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25862F" w14:textId="77777777" w:rsidR="00BE6880" w:rsidRPr="00BF50ED" w:rsidRDefault="00BE6880" w:rsidP="00BE6880">
      <w:pPr>
        <w:rPr>
          <w:sz w:val="20"/>
          <w:szCs w:val="20"/>
        </w:rPr>
      </w:pPr>
      <w:bookmarkStart w:id="0" w:name="_GoBack"/>
      <w:bookmarkEnd w:id="0"/>
      <w:r w:rsidRPr="00BF50ED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3360" behindDoc="1" locked="0" layoutInCell="1" allowOverlap="1" wp14:anchorId="79558DC6" wp14:editId="622CE8A7">
            <wp:simplePos x="0" y="0"/>
            <wp:positionH relativeFrom="column">
              <wp:posOffset>4489450</wp:posOffset>
            </wp:positionH>
            <wp:positionV relativeFrom="paragraph">
              <wp:posOffset>185420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50ED">
        <w:rPr>
          <w:b/>
          <w:noProof/>
        </w:rPr>
        <w:drawing>
          <wp:anchor distT="0" distB="0" distL="114300" distR="114300" simplePos="0" relativeHeight="251664384" behindDoc="0" locked="0" layoutInCell="1" allowOverlap="1" wp14:anchorId="6D8FBF2B" wp14:editId="3EA5D2BA">
            <wp:simplePos x="0" y="0"/>
            <wp:positionH relativeFrom="column">
              <wp:posOffset>10795</wp:posOffset>
            </wp:positionH>
            <wp:positionV relativeFrom="paragraph">
              <wp:posOffset>205831</wp:posOffset>
            </wp:positionV>
            <wp:extent cx="1374775" cy="899795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13127" w:rsidRPr="00FD028A" w:rsidDel="00E701EB">
        <w:rPr>
          <w:rFonts w:eastAsia="Times New Roman" w:cs="Times New Roman"/>
          <w:sz w:val="20"/>
          <w:szCs w:val="20"/>
        </w:rPr>
        <w:t xml:space="preserve"> </w:t>
      </w:r>
      <w:r w:rsidR="00813127" w:rsidRPr="00FD028A">
        <w:rPr>
          <w:rFonts w:eastAsia="Times New Roman" w:cs="Times New Roman"/>
          <w:sz w:val="20"/>
          <w:szCs w:val="20"/>
        </w:rPr>
        <w:tab/>
      </w:r>
      <w:r w:rsidR="00813127" w:rsidRPr="00FD028A">
        <w:rPr>
          <w:rFonts w:eastAsia="Times New Roman" w:cs="Times New Roman"/>
          <w:sz w:val="20"/>
          <w:szCs w:val="20"/>
        </w:rPr>
        <w:tab/>
      </w:r>
      <w:r w:rsidR="00813127" w:rsidRPr="00FD028A">
        <w:rPr>
          <w:rFonts w:eastAsia="Times New Roman" w:cs="Times New Roman"/>
          <w:sz w:val="20"/>
          <w:szCs w:val="20"/>
        </w:rPr>
        <w:tab/>
      </w:r>
      <w:r w:rsidRPr="00BF50ED" w:rsidDel="00E701EB">
        <w:rPr>
          <w:sz w:val="20"/>
          <w:szCs w:val="20"/>
        </w:rPr>
        <w:t xml:space="preserve">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14:paraId="6299971C" w14:textId="77777777" w:rsidR="00BE6880" w:rsidRPr="00BF50ED" w:rsidRDefault="00BE6880" w:rsidP="00BE6880">
      <w:pPr>
        <w:rPr>
          <w:sz w:val="20"/>
          <w:szCs w:val="20"/>
        </w:rPr>
      </w:pPr>
    </w:p>
    <w:p w14:paraId="3946E570" w14:textId="77777777" w:rsidR="00BE6880" w:rsidRPr="00BF50ED" w:rsidRDefault="00BE6880" w:rsidP="00BE6880">
      <w:pPr>
        <w:rPr>
          <w:b/>
          <w:sz w:val="20"/>
          <w:szCs w:val="20"/>
        </w:rPr>
      </w:pP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  <w:t xml:space="preserve">   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14:paraId="6FDCD27A" w14:textId="77777777" w:rsidR="00BE6880" w:rsidRPr="00BF50ED" w:rsidRDefault="00BE6880" w:rsidP="00BE6880">
      <w:pPr>
        <w:rPr>
          <w:b/>
          <w:sz w:val="20"/>
          <w:szCs w:val="20"/>
        </w:rPr>
      </w:pPr>
    </w:p>
    <w:p w14:paraId="05837587" w14:textId="77777777" w:rsidR="00BE6880" w:rsidRPr="00BF50ED" w:rsidRDefault="00BE6880" w:rsidP="001770B9">
      <w:pPr>
        <w:spacing w:after="0" w:line="240" w:lineRule="auto"/>
        <w:ind w:right="6804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Európska únia</w:t>
      </w:r>
    </w:p>
    <w:p w14:paraId="1F408267" w14:textId="77777777" w:rsidR="00BE6880" w:rsidRPr="00BF50ED" w:rsidRDefault="00BE6880" w:rsidP="001770B9">
      <w:pPr>
        <w:spacing w:after="0" w:line="240" w:lineRule="auto"/>
        <w:ind w:right="6804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Európsky fond regionálneho</w:t>
      </w:r>
    </w:p>
    <w:p w14:paraId="08D77267" w14:textId="77777777" w:rsidR="00BE6880" w:rsidRPr="00BF50ED" w:rsidRDefault="00BE6880" w:rsidP="001770B9">
      <w:pPr>
        <w:spacing w:after="0" w:line="240" w:lineRule="auto"/>
        <w:ind w:right="6804"/>
        <w:jc w:val="center"/>
        <w:rPr>
          <w:b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rozvoja</w:t>
      </w:r>
    </w:p>
    <w:p w14:paraId="4C4C89BF" w14:textId="77777777" w:rsidR="00813127" w:rsidRPr="00FD028A" w:rsidRDefault="00813127" w:rsidP="00885D6D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p w14:paraId="2F4D444C" w14:textId="77777777" w:rsidR="00813127" w:rsidRPr="00FD028A" w:rsidRDefault="00813127" w:rsidP="00813127">
      <w:pPr>
        <w:spacing w:after="0" w:line="240" w:lineRule="auto"/>
        <w:jc w:val="center"/>
        <w:rPr>
          <w:rFonts w:eastAsia="Times New Roman" w:cs="Times New Roman"/>
          <w:b/>
          <w:sz w:val="40"/>
          <w:szCs w:val="20"/>
        </w:rPr>
      </w:pPr>
      <w:r w:rsidRPr="00FD028A">
        <w:rPr>
          <w:rFonts w:eastAsia="Times New Roman" w:cs="Times New Roman"/>
          <w:b/>
          <w:sz w:val="40"/>
          <w:szCs w:val="20"/>
        </w:rPr>
        <w:t xml:space="preserve">Vzor CKO č. </w:t>
      </w:r>
      <w:sdt>
        <w:sdtPr>
          <w:rPr>
            <w:rFonts w:eastAsia="Times New Roman" w:cs="Times New Roman"/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020886A12AE04AEF9B3D1B704F22A05C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641B11">
            <w:rPr>
              <w:rFonts w:eastAsia="Times New Roman" w:cs="Times New Roman"/>
              <w:b/>
              <w:sz w:val="40"/>
              <w:szCs w:val="20"/>
            </w:rPr>
            <w:t>17</w:t>
          </w:r>
        </w:sdtContent>
      </w:sdt>
    </w:p>
    <w:p w14:paraId="4241DE44" w14:textId="177B6466" w:rsidR="00813127" w:rsidRPr="00FD028A" w:rsidRDefault="00813127" w:rsidP="00813127">
      <w:pPr>
        <w:spacing w:after="0" w:line="240" w:lineRule="auto"/>
        <w:jc w:val="center"/>
        <w:rPr>
          <w:rFonts w:eastAsia="Times New Roman" w:cs="Times New Roman"/>
          <w:b/>
          <w:sz w:val="32"/>
          <w:szCs w:val="32"/>
        </w:rPr>
      </w:pPr>
      <w:r w:rsidRPr="00FD028A">
        <w:rPr>
          <w:rFonts w:eastAsia="Times New Roman" w:cs="Times New Roman"/>
          <w:b/>
          <w:sz w:val="32"/>
          <w:szCs w:val="32"/>
        </w:rPr>
        <w:t xml:space="preserve">verzia </w:t>
      </w:r>
      <w:customXmlDelRangeStart w:id="1" w:author="Autor"/>
      <w:sdt>
        <w:sdtPr>
          <w:rPr>
            <w:rFonts w:eastAsia="Times New Roman" w:cs="Times New Roman"/>
            <w:b/>
            <w:sz w:val="32"/>
            <w:szCs w:val="32"/>
          </w:rPr>
          <w:alias w:val="Poradové číslo vzoru"/>
          <w:tag w:val="Poradové číslo vzoru"/>
          <w:id w:val="116035740"/>
          <w:placeholder>
            <w:docPart w:val="BD768BD072E845458BCCEE067BDE0304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DelRangeEnd w:id="1"/>
          <w:del w:id="2" w:author="Autor">
            <w:r w:rsidR="000E2910">
              <w:rPr>
                <w:rFonts w:eastAsia="Times New Roman" w:cs="Times New Roman"/>
                <w:b/>
                <w:sz w:val="32"/>
                <w:szCs w:val="32"/>
              </w:rPr>
              <w:delText>4</w:delText>
            </w:r>
          </w:del>
          <w:customXmlDelRangeStart w:id="3" w:author="Autor"/>
        </w:sdtContent>
      </w:sdt>
      <w:customXmlDelRangeEnd w:id="3"/>
      <w:customXmlInsRangeStart w:id="4" w:author="Autor"/>
      <w:sdt>
        <w:sdtPr>
          <w:rPr>
            <w:rFonts w:eastAsia="Times New Roman" w:cs="Times New Roman"/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620152DE97834C75B04AA5A997017CD2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InsRangeEnd w:id="4"/>
          <w:ins w:id="5" w:author="Autor">
            <w:r w:rsidR="00641B11">
              <w:rPr>
                <w:rFonts w:eastAsia="Times New Roman" w:cs="Times New Roman"/>
                <w:b/>
                <w:sz w:val="32"/>
                <w:szCs w:val="32"/>
              </w:rPr>
              <w:t>5</w:t>
            </w:r>
          </w:ins>
          <w:customXmlInsRangeStart w:id="6" w:author="Autor"/>
        </w:sdtContent>
      </w:sdt>
      <w:customXmlInsRangeEnd w:id="6"/>
    </w:p>
    <w:p w14:paraId="73F8BB8E" w14:textId="77777777" w:rsidR="00813127" w:rsidRPr="00FD028A" w:rsidRDefault="00813127" w:rsidP="00813127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14:paraId="28402329" w14:textId="77777777" w:rsidR="00813127" w:rsidRPr="00FD028A" w:rsidRDefault="00813127" w:rsidP="00813127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14:paraId="3F919703" w14:textId="77777777" w:rsidR="00813127" w:rsidRPr="00FD028A" w:rsidRDefault="00813127" w:rsidP="00813127">
      <w:pPr>
        <w:spacing w:after="0" w:line="240" w:lineRule="auto"/>
        <w:jc w:val="center"/>
        <w:rPr>
          <w:rFonts w:eastAsia="Times New Roman" w:cs="Times New Roman"/>
          <w:b/>
          <w:sz w:val="28"/>
          <w:szCs w:val="20"/>
        </w:rPr>
      </w:pPr>
      <w:r w:rsidRPr="00FD028A">
        <w:rPr>
          <w:rFonts w:eastAsia="Times New Roman" w:cs="Times New Roman"/>
          <w:b/>
          <w:sz w:val="28"/>
          <w:szCs w:val="20"/>
        </w:rPr>
        <w:t>Programové obdobie 2014 – 2020</w:t>
      </w:r>
    </w:p>
    <w:tbl>
      <w:tblPr>
        <w:tblStyle w:val="Mriekatabuky1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  <w:tblPrChange w:id="7" w:author="Autor">
          <w:tblPr>
            <w:tblStyle w:val="Mriekatabuky1"/>
            <w:tblW w:w="8964" w:type="dxa"/>
            <w:tblInd w:w="108" w:type="dxa"/>
            <w:tbl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insideH w:val="none" w:sz="0" w:space="0" w:color="auto"/>
              <w:insideV w:val="none" w:sz="0" w:space="0" w:color="auto"/>
            </w:tblBorders>
            <w:shd w:val="clear" w:color="auto" w:fill="B2A1C7" w:themeFill="accent4" w:themeFillTint="99"/>
            <w:tblLook w:val="04A0" w:firstRow="1" w:lastRow="0" w:firstColumn="1" w:lastColumn="0" w:noHBand="0" w:noVBand="1"/>
          </w:tblPr>
        </w:tblPrChange>
      </w:tblPr>
      <w:tblGrid>
        <w:gridCol w:w="2268"/>
        <w:gridCol w:w="6696"/>
        <w:tblGridChange w:id="8">
          <w:tblGrid>
            <w:gridCol w:w="2268"/>
            <w:gridCol w:w="6696"/>
          </w:tblGrid>
        </w:tblGridChange>
      </w:tblGrid>
      <w:tr w:rsidR="00813127" w:rsidRPr="00FD028A" w14:paraId="5176C7C3" w14:textId="77777777" w:rsidTr="00641B11">
        <w:tc>
          <w:tcPr>
            <w:tcW w:w="2268" w:type="dxa"/>
            <w:shd w:val="clear" w:color="auto" w:fill="B2A1C7" w:themeFill="accent4" w:themeFillTint="99"/>
            <w:tcPrChange w:id="9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4F5B33FE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Vec:</w:t>
            </w:r>
          </w:p>
          <w:p w14:paraId="78E6724F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3BBC3523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3E4F640B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10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06BDDC28" w14:textId="77777777" w:rsidR="00813127" w:rsidRDefault="00813127" w:rsidP="00B613CD">
            <w:pPr>
              <w:pStyle w:val="Hlavika"/>
            </w:pPr>
            <w:r>
              <w:t>Kontrolný zoznam k návrhu výzvy na predkladanie projektových zámerov/výzvy/vyzvania</w:t>
            </w:r>
          </w:p>
          <w:p w14:paraId="3CB39C0F" w14:textId="77777777" w:rsidR="00813127" w:rsidRPr="00FD028A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</w:p>
        </w:tc>
      </w:tr>
      <w:tr w:rsidR="00813127" w:rsidRPr="00FD028A" w14:paraId="75D73191" w14:textId="77777777" w:rsidTr="00641B11">
        <w:tc>
          <w:tcPr>
            <w:tcW w:w="2268" w:type="dxa"/>
            <w:shd w:val="clear" w:color="auto" w:fill="B2A1C7" w:themeFill="accent4" w:themeFillTint="99"/>
            <w:tcPrChange w:id="11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54DA5549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Určené pre:</w:t>
            </w:r>
          </w:p>
          <w:p w14:paraId="5706BC5E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38753CBD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12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04A7E94B" w14:textId="77777777" w:rsidR="00813127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Riadiace orgány</w:t>
            </w:r>
          </w:p>
          <w:p w14:paraId="38AD926D" w14:textId="77777777" w:rsidR="00813127" w:rsidRPr="00FD028A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Sprostredkovateľské orgány</w:t>
            </w:r>
          </w:p>
        </w:tc>
      </w:tr>
      <w:tr w:rsidR="00813127" w:rsidRPr="00FD028A" w14:paraId="2C3C8DEE" w14:textId="77777777" w:rsidTr="00641B11">
        <w:tc>
          <w:tcPr>
            <w:tcW w:w="2268" w:type="dxa"/>
            <w:shd w:val="clear" w:color="auto" w:fill="B2A1C7" w:themeFill="accent4" w:themeFillTint="99"/>
            <w:tcPrChange w:id="13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5B957CF0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Na vedomie:</w:t>
            </w:r>
          </w:p>
          <w:p w14:paraId="10E6E75F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0546D55F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09745749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4F4540B8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2ED0AB56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14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1649C994" w14:textId="77777777" w:rsidR="00813127" w:rsidRPr="00FD028A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Certifikačný orgán</w:t>
            </w:r>
          </w:p>
          <w:p w14:paraId="27C6E33F" w14:textId="77777777" w:rsidR="00813127" w:rsidRPr="00FD028A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Orgán auditu</w:t>
            </w:r>
          </w:p>
          <w:p w14:paraId="1408AF5F" w14:textId="77777777" w:rsidR="00813127" w:rsidRPr="00FD028A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Gestori horizontálnych princípov</w:t>
            </w:r>
          </w:p>
        </w:tc>
      </w:tr>
      <w:tr w:rsidR="00813127" w:rsidRPr="00FD028A" w14:paraId="60500321" w14:textId="77777777" w:rsidTr="00641B11">
        <w:tc>
          <w:tcPr>
            <w:tcW w:w="2268" w:type="dxa"/>
            <w:shd w:val="clear" w:color="auto" w:fill="B2A1C7" w:themeFill="accent4" w:themeFillTint="99"/>
            <w:tcPrChange w:id="15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2A1DA2B4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Vydáva:</w:t>
            </w:r>
          </w:p>
          <w:p w14:paraId="4DF7928E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2DBE3026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7449DE1E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50DB2D91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036FF982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79C39DEE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16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608EAC05" w14:textId="77777777" w:rsidR="00813127" w:rsidRPr="00FD028A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Centrálny koordinačný orgán</w:t>
            </w:r>
          </w:p>
          <w:p w14:paraId="5C6A1FB2" w14:textId="77777777" w:rsidR="00813127" w:rsidRPr="00FD028A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 xml:space="preserve">Úrad </w:t>
            </w:r>
            <w:r w:rsidR="0034315E">
              <w:rPr>
                <w:rFonts w:eastAsia="Times New Roman" w:cs="Times New Roman"/>
                <w:szCs w:val="20"/>
              </w:rPr>
              <w:t xml:space="preserve">podpredsedu </w:t>
            </w:r>
            <w:r w:rsidRPr="00FD028A">
              <w:rPr>
                <w:rFonts w:eastAsia="Times New Roman" w:cs="Times New Roman"/>
                <w:szCs w:val="20"/>
              </w:rPr>
              <w:t>vlády SR</w:t>
            </w:r>
            <w:r w:rsidR="0034315E">
              <w:rPr>
                <w:rFonts w:eastAsia="Times New Roman" w:cs="Times New Roman"/>
                <w:szCs w:val="20"/>
              </w:rPr>
              <w:t xml:space="preserve"> pre investície a informatizáciu</w:t>
            </w:r>
          </w:p>
          <w:p w14:paraId="6E4ECE5F" w14:textId="77777777" w:rsidR="00813127" w:rsidRPr="00FD028A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v súlade s kapitolou 1.2, ods. 3, písm. a) Systému riadenia európskych štrukturálnych a investičných fondov</w:t>
            </w:r>
          </w:p>
        </w:tc>
      </w:tr>
      <w:tr w:rsidR="00813127" w:rsidRPr="00FD028A" w14:paraId="69CB9C68" w14:textId="77777777" w:rsidTr="00641B11">
        <w:tc>
          <w:tcPr>
            <w:tcW w:w="2268" w:type="dxa"/>
            <w:shd w:val="clear" w:color="auto" w:fill="B2A1C7" w:themeFill="accent4" w:themeFillTint="99"/>
            <w:tcPrChange w:id="17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7894E320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Záväznosť:</w:t>
            </w:r>
          </w:p>
          <w:p w14:paraId="02DA302D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0776D10B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743E4A4B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14B51208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01816BBE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5D0EF94A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</w:tc>
        <w:sdt>
          <w:sdtPr>
            <w:rPr>
              <w:rFonts w:eastAsia="Times New Roman" w:cs="Times New Roman"/>
              <w:szCs w:val="20"/>
            </w:rPr>
            <w:alias w:val="Záväznosť"/>
            <w:tag w:val="Záväznosť"/>
            <w:id w:val="1763795753"/>
            <w:placeholder>
              <w:docPart w:val="A19AD6D64F3C42E2887660612EF043C4"/>
            </w:placeholder>
            <w:dropDownList>
              <w:listItem w:value="Vyberte položku."/>
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<w:listItem w:displayText="Vzor je pre subjekty, ktorým je určený, záväzný. Subjekty, ktorým je vzor určený, môžu vzor doplniť s ohľadom na špecifické potreby OP, pričom musí byť zachovaný minimálny obsah uvedený vo vzore. " w:value="Vzor je pre subjekty, ktorým je určený, záväzný. Subjekty, ktorým je vzor určený,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  <w:tcPrChange w:id="18" w:author="Autor">
                  <w:tcPr>
                    <w:tcW w:w="6696" w:type="dxa"/>
                    <w:shd w:val="clear" w:color="auto" w:fill="B2A1C7" w:themeFill="accent4" w:themeFillTint="99"/>
                  </w:tcPr>
                </w:tcPrChange>
              </w:tcPr>
              <w:p w14:paraId="227E7E9A" w14:textId="77777777" w:rsidR="00813127" w:rsidRPr="00FD028A" w:rsidRDefault="00641B11" w:rsidP="00B613CD">
                <w:pPr>
                  <w:jc w:val="both"/>
                  <w:rPr>
                    <w:rFonts w:eastAsia="Times New Roman" w:cs="Times New Roman"/>
                    <w:szCs w:val="20"/>
                  </w:rPr>
                </w:pPr>
                <w:r>
                  <w:rPr>
                    <w:rFonts w:eastAsia="Times New Roman" w:cs="Times New Roman"/>
                    <w:szCs w:val="20"/>
                  </w:rPr>
                  <w:t xml:space="preserve">Vzor je pre subjekty, ktorým je určený, záväzný. Subjekty, ktorým je vzor určený, môžu vzor doplniť s ohľadom na špecifické potreby OP, pričom musí byť zachovaný minimálny obsah uvedený vo vzore. </w:t>
                </w:r>
              </w:p>
            </w:tc>
          </w:sdtContent>
        </w:sdt>
      </w:tr>
      <w:tr w:rsidR="00813127" w:rsidRPr="00FD028A" w14:paraId="65F57746" w14:textId="77777777" w:rsidTr="00641B11">
        <w:tc>
          <w:tcPr>
            <w:tcW w:w="2268" w:type="dxa"/>
            <w:shd w:val="clear" w:color="auto" w:fill="B2A1C7" w:themeFill="accent4" w:themeFillTint="99"/>
            <w:tcPrChange w:id="19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433C200B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vydania:</w:t>
            </w:r>
          </w:p>
          <w:p w14:paraId="74A60CCD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21460744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20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169179AC" w14:textId="6290D09C" w:rsidR="00813127" w:rsidRPr="00B432F8" w:rsidRDefault="00022ACE" w:rsidP="009A6F96">
            <w:pPr>
              <w:jc w:val="both"/>
              <w:rPr>
                <w:rFonts w:eastAsia="Times New Roman" w:cs="Times New Roman"/>
                <w:szCs w:val="20"/>
              </w:rPr>
            </w:pPr>
            <w:customXmlDelRangeStart w:id="21" w:author="Autor"/>
            <w:sdt>
              <w:sdtPr>
                <w:rPr>
                  <w:rFonts w:eastAsia="Times New Roman" w:cs="Times New Roman"/>
                  <w:szCs w:val="20"/>
                </w:rPr>
                <w:id w:val="-410157272"/>
                <w:placeholder>
                  <w:docPart w:val="204099D34A654979AC0BEE934E2CBCD5"/>
                </w:placeholder>
                <w:date w:fullDate="2017-12-20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DelRangeEnd w:id="21"/>
                <w:del w:id="22" w:author="Autor">
                  <w:r w:rsidR="00C33112" w:rsidRPr="00B432F8">
                    <w:rPr>
                      <w:rFonts w:eastAsia="Times New Roman" w:cs="Times New Roman"/>
                      <w:szCs w:val="20"/>
                    </w:rPr>
                    <w:delText>20.12.2017</w:delText>
                  </w:r>
                </w:del>
                <w:customXmlDelRangeStart w:id="23" w:author="Autor"/>
              </w:sdtContent>
            </w:sdt>
            <w:customXmlDelRangeEnd w:id="23"/>
            <w:customXmlInsRangeStart w:id="24" w:author="Autor"/>
            <w:sdt>
              <w:sdtPr>
                <w:rPr>
                  <w:rFonts w:eastAsia="Times New Roman" w:cs="Times New Roman"/>
                  <w:szCs w:val="20"/>
                </w:rPr>
                <w:id w:val="88820667"/>
                <w:placeholder>
                  <w:docPart w:val="5946BFBBA6D84CF6AC36C20E135D4B7D"/>
                </w:placeholder>
                <w:date w:fullDate="2018-10-3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InsRangeEnd w:id="24"/>
                <w:r w:rsidR="00641B11">
                  <w:rPr>
                    <w:rFonts w:eastAsia="Times New Roman" w:cs="Times New Roman"/>
                    <w:szCs w:val="20"/>
                  </w:rPr>
                  <w:t>31.10.2018</w:t>
                </w:r>
                <w:customXmlInsRangeStart w:id="25" w:author="Autor"/>
              </w:sdtContent>
            </w:sdt>
            <w:customXmlInsRangeEnd w:id="25"/>
          </w:p>
        </w:tc>
      </w:tr>
      <w:tr w:rsidR="00813127" w:rsidRPr="00FD028A" w14:paraId="449E394F" w14:textId="77777777" w:rsidTr="00641B11">
        <w:tc>
          <w:tcPr>
            <w:tcW w:w="2268" w:type="dxa"/>
            <w:shd w:val="clear" w:color="auto" w:fill="B2A1C7" w:themeFill="accent4" w:themeFillTint="99"/>
            <w:tcPrChange w:id="26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14EDB6B0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účinnosti:</w:t>
            </w:r>
          </w:p>
          <w:p w14:paraId="7E8633E2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7D815CE9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27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66D64191" w14:textId="46E77D79" w:rsidR="00813127" w:rsidRPr="00B432F8" w:rsidRDefault="00022ACE" w:rsidP="009A6F96">
            <w:pPr>
              <w:jc w:val="both"/>
              <w:rPr>
                <w:rFonts w:eastAsia="Times New Roman" w:cs="Times New Roman"/>
                <w:szCs w:val="20"/>
              </w:rPr>
            </w:pPr>
            <w:customXmlDelRangeStart w:id="28" w:author="Autor"/>
            <w:sdt>
              <w:sdtPr>
                <w:rPr>
                  <w:rFonts w:eastAsia="Times New Roman" w:cs="Times New Roman"/>
                  <w:szCs w:val="20"/>
                </w:rPr>
                <w:id w:val="482437431"/>
                <w:placeholder>
                  <w:docPart w:val="E919F0A85AF44E52B10910B8F1B089E2"/>
                </w:placeholder>
                <w:date w:fullDate="2017-12-3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DelRangeEnd w:id="28"/>
                <w:del w:id="29" w:author="Autor">
                  <w:r w:rsidR="00C33112" w:rsidRPr="00B432F8">
                    <w:rPr>
                      <w:rFonts w:eastAsia="Times New Roman" w:cs="Times New Roman"/>
                      <w:szCs w:val="20"/>
                    </w:rPr>
                    <w:delText>31.12.2017</w:delText>
                  </w:r>
                </w:del>
                <w:customXmlDelRangeStart w:id="30" w:author="Autor"/>
              </w:sdtContent>
            </w:sdt>
            <w:customXmlDelRangeEnd w:id="30"/>
            <w:customXmlInsRangeStart w:id="31" w:author="Autor"/>
            <w:sdt>
              <w:sdtPr>
                <w:rPr>
                  <w:rFonts w:eastAsia="Times New Roman" w:cs="Times New Roman"/>
                  <w:szCs w:val="20"/>
                </w:rPr>
                <w:id w:val="-1813329615"/>
                <w:placeholder>
                  <w:docPart w:val="DFDFA3B9911E4E119B77A974C2F81837"/>
                </w:placeholder>
                <w:date w:fullDate="2018-10-3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InsRangeEnd w:id="31"/>
                <w:r w:rsidR="00641B11">
                  <w:rPr>
                    <w:rFonts w:eastAsia="Times New Roman" w:cs="Times New Roman"/>
                    <w:szCs w:val="20"/>
                  </w:rPr>
                  <w:t>31.10.2018</w:t>
                </w:r>
                <w:customXmlInsRangeStart w:id="32" w:author="Autor"/>
              </w:sdtContent>
            </w:sdt>
            <w:customXmlInsRangeEnd w:id="32"/>
          </w:p>
        </w:tc>
      </w:tr>
      <w:tr w:rsidR="00813127" w:rsidRPr="00FD028A" w14:paraId="4F3E55D7" w14:textId="77777777" w:rsidTr="00641B11">
        <w:tc>
          <w:tcPr>
            <w:tcW w:w="2268" w:type="dxa"/>
            <w:shd w:val="clear" w:color="auto" w:fill="B2A1C7" w:themeFill="accent4" w:themeFillTint="99"/>
            <w:tcPrChange w:id="33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0509592E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  <w:tcPrChange w:id="34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52AEE625" w14:textId="77777777" w:rsidR="00BE6880" w:rsidRPr="00047930" w:rsidRDefault="00BE6880" w:rsidP="00BE6880">
            <w:pPr>
              <w:jc w:val="both"/>
            </w:pPr>
            <w:r>
              <w:t>JUDr. Denisa Žiláková</w:t>
            </w:r>
          </w:p>
          <w:p w14:paraId="1ABFE845" w14:textId="77777777" w:rsidR="00813127" w:rsidRPr="00FD028A" w:rsidRDefault="00BE6880" w:rsidP="00B613CD">
            <w:pPr>
              <w:jc w:val="both"/>
              <w:rPr>
                <w:rFonts w:eastAsia="Times New Roman" w:cs="Times New Roman"/>
                <w:szCs w:val="20"/>
              </w:rPr>
            </w:pPr>
            <w:r>
              <w:t>generálna riaditeľka sekcie centrálny koordinačný orgán</w:t>
            </w:r>
          </w:p>
        </w:tc>
      </w:tr>
    </w:tbl>
    <w:tbl>
      <w:tblPr>
        <w:tblStyle w:val="Mriekatabuky"/>
        <w:tblW w:w="9926" w:type="dxa"/>
        <w:jc w:val="center"/>
        <w:tblLook w:val="04A0" w:firstRow="1" w:lastRow="0" w:firstColumn="1" w:lastColumn="0" w:noHBand="0" w:noVBand="1"/>
        <w:tblPrChange w:id="35" w:author="Autor">
          <w:tblPr>
            <w:tblStyle w:val="Mriekatabuky"/>
            <w:tblW w:w="9926" w:type="dxa"/>
            <w:jc w:val="center"/>
            <w:tblLook w:val="04A0" w:firstRow="1" w:lastRow="0" w:firstColumn="1" w:lastColumn="0" w:noHBand="0" w:noVBand="1"/>
          </w:tblPr>
        </w:tblPrChange>
      </w:tblPr>
      <w:tblGrid>
        <w:gridCol w:w="4770"/>
        <w:gridCol w:w="81"/>
        <w:gridCol w:w="2046"/>
        <w:gridCol w:w="3029"/>
        <w:tblGridChange w:id="36">
          <w:tblGrid>
            <w:gridCol w:w="4770"/>
            <w:gridCol w:w="81"/>
            <w:gridCol w:w="2046"/>
            <w:gridCol w:w="3029"/>
          </w:tblGrid>
        </w:tblGridChange>
      </w:tblGrid>
      <w:tr w:rsidR="00813127" w14:paraId="51832E33" w14:textId="77777777" w:rsidTr="00641B11">
        <w:trPr>
          <w:trHeight w:val="855"/>
          <w:jc w:val="center"/>
          <w:trPrChange w:id="37" w:author="Autor">
            <w:trPr>
              <w:trHeight w:val="855"/>
              <w:jc w:val="center"/>
            </w:trPr>
          </w:trPrChange>
        </w:trPr>
        <w:tc>
          <w:tcPr>
            <w:tcW w:w="9926" w:type="dxa"/>
            <w:gridSpan w:val="4"/>
            <w:shd w:val="clear" w:color="auto" w:fill="5F497A" w:themeFill="accent4" w:themeFillShade="BF"/>
            <w:vAlign w:val="center"/>
            <w:tcPrChange w:id="38" w:author="Autor">
              <w:tcPr>
                <w:tcW w:w="9926" w:type="dxa"/>
                <w:gridSpan w:val="4"/>
                <w:shd w:val="clear" w:color="auto" w:fill="5F497A" w:themeFill="accent4" w:themeFillShade="BF"/>
                <w:vAlign w:val="center"/>
              </w:tcPr>
            </w:tcPrChange>
          </w:tcPr>
          <w:p w14:paraId="256FEA7B" w14:textId="77777777" w:rsidR="00813127" w:rsidRPr="00A72107" w:rsidRDefault="00813127" w:rsidP="00B613CD">
            <w:pPr>
              <w:jc w:val="center"/>
              <w:rPr>
                <w:b/>
                <w:sz w:val="36"/>
                <w:szCs w:val="36"/>
              </w:rPr>
            </w:pPr>
            <w:r w:rsidRPr="00F317B4">
              <w:rPr>
                <w:b/>
                <w:color w:val="FFFFFF" w:themeColor="background1"/>
                <w:sz w:val="36"/>
                <w:szCs w:val="36"/>
              </w:rPr>
              <w:lastRenderedPageBreak/>
              <w:t>Kontrolný zoznam k návrhu výzvy na predkladanie projektových zámerov/výzvy/vyzvania</w:t>
            </w:r>
            <w:r w:rsidRPr="00F317B4">
              <w:rPr>
                <w:rStyle w:val="Odkaznapoznmkupodiarou"/>
                <w:b/>
                <w:color w:val="FFFFFF" w:themeColor="background1"/>
                <w:sz w:val="36"/>
                <w:szCs w:val="36"/>
              </w:rPr>
              <w:footnoteReference w:id="2"/>
            </w:r>
          </w:p>
        </w:tc>
      </w:tr>
      <w:tr w:rsidR="00E57B60" w14:paraId="55B9F392" w14:textId="77777777" w:rsidTr="00641B11">
        <w:trPr>
          <w:trHeight w:val="240"/>
          <w:jc w:val="center"/>
          <w:trPrChange w:id="47" w:author="Autor">
            <w:trPr>
              <w:trHeight w:val="240"/>
              <w:jc w:val="center"/>
            </w:trPr>
          </w:trPrChange>
        </w:trPr>
        <w:tc>
          <w:tcPr>
            <w:tcW w:w="4770" w:type="dxa"/>
            <w:tcPrChange w:id="48" w:author="Autor">
              <w:tcPr>
                <w:tcW w:w="4770" w:type="dxa"/>
              </w:tcPr>
            </w:tcPrChange>
          </w:tcPr>
          <w:p w14:paraId="3090393D" w14:textId="77777777" w:rsidR="00E57B60" w:rsidRDefault="00E57B60" w:rsidP="00B613CD">
            <w:pPr>
              <w:tabs>
                <w:tab w:val="left" w:pos="1695"/>
              </w:tabs>
            </w:pPr>
            <w:r>
              <w:t>Operačný program:</w:t>
            </w:r>
          </w:p>
        </w:tc>
        <w:tc>
          <w:tcPr>
            <w:tcW w:w="5156" w:type="dxa"/>
            <w:gridSpan w:val="3"/>
            <w:tcPrChange w:id="49" w:author="Autor">
              <w:tcPr>
                <w:tcW w:w="5156" w:type="dxa"/>
                <w:gridSpan w:val="3"/>
              </w:tcPr>
            </w:tcPrChange>
          </w:tcPr>
          <w:p w14:paraId="27F0A36A" w14:textId="77777777" w:rsidR="00E57B60" w:rsidRDefault="00E57B60" w:rsidP="00B613CD">
            <w:pPr>
              <w:tabs>
                <w:tab w:val="left" w:pos="1695"/>
              </w:tabs>
            </w:pPr>
          </w:p>
        </w:tc>
      </w:tr>
      <w:tr w:rsidR="00813127" w14:paraId="112C74F3" w14:textId="77777777" w:rsidTr="00641B11">
        <w:trPr>
          <w:trHeight w:val="210"/>
          <w:jc w:val="center"/>
          <w:trPrChange w:id="50" w:author="Autor">
            <w:trPr>
              <w:trHeight w:val="210"/>
              <w:jc w:val="center"/>
            </w:trPr>
          </w:trPrChange>
        </w:trPr>
        <w:tc>
          <w:tcPr>
            <w:tcW w:w="4770" w:type="dxa"/>
            <w:tcPrChange w:id="51" w:author="Autor">
              <w:tcPr>
                <w:tcW w:w="4770" w:type="dxa"/>
              </w:tcPr>
            </w:tcPrChange>
          </w:tcPr>
          <w:p w14:paraId="59C20E9D" w14:textId="77777777" w:rsidR="00813127" w:rsidRDefault="00813127" w:rsidP="00B613CD">
            <w:pPr>
              <w:tabs>
                <w:tab w:val="left" w:pos="1695"/>
              </w:tabs>
            </w:pPr>
            <w:r>
              <w:t>Prioritná os:</w:t>
            </w:r>
          </w:p>
        </w:tc>
        <w:tc>
          <w:tcPr>
            <w:tcW w:w="5156" w:type="dxa"/>
            <w:gridSpan w:val="3"/>
            <w:tcPrChange w:id="52" w:author="Autor">
              <w:tcPr>
                <w:tcW w:w="5156" w:type="dxa"/>
                <w:gridSpan w:val="3"/>
              </w:tcPr>
            </w:tcPrChange>
          </w:tcPr>
          <w:p w14:paraId="04B7906E" w14:textId="77777777" w:rsidR="00813127" w:rsidRDefault="00813127" w:rsidP="00B613CD">
            <w:pPr>
              <w:tabs>
                <w:tab w:val="left" w:pos="1695"/>
              </w:tabs>
            </w:pPr>
          </w:p>
        </w:tc>
      </w:tr>
      <w:tr w:rsidR="00813127" w14:paraId="6B2F5C79" w14:textId="77777777" w:rsidTr="00641B11">
        <w:trPr>
          <w:trHeight w:val="225"/>
          <w:jc w:val="center"/>
          <w:trPrChange w:id="53" w:author="Autor">
            <w:trPr>
              <w:trHeight w:val="225"/>
              <w:jc w:val="center"/>
            </w:trPr>
          </w:trPrChange>
        </w:trPr>
        <w:tc>
          <w:tcPr>
            <w:tcW w:w="4770" w:type="dxa"/>
            <w:tcPrChange w:id="54" w:author="Autor">
              <w:tcPr>
                <w:tcW w:w="4770" w:type="dxa"/>
              </w:tcPr>
            </w:tcPrChange>
          </w:tcPr>
          <w:p w14:paraId="718F4F76" w14:textId="77777777" w:rsidR="00813127" w:rsidRDefault="00813127" w:rsidP="00B613CD">
            <w:pPr>
              <w:tabs>
                <w:tab w:val="left" w:pos="1695"/>
              </w:tabs>
            </w:pPr>
            <w:r>
              <w:t>Špecifický cieľ:</w:t>
            </w:r>
          </w:p>
        </w:tc>
        <w:tc>
          <w:tcPr>
            <w:tcW w:w="5156" w:type="dxa"/>
            <w:gridSpan w:val="3"/>
            <w:tcPrChange w:id="55" w:author="Autor">
              <w:tcPr>
                <w:tcW w:w="5156" w:type="dxa"/>
                <w:gridSpan w:val="3"/>
              </w:tcPr>
            </w:tcPrChange>
          </w:tcPr>
          <w:p w14:paraId="21E8631F" w14:textId="77777777" w:rsidR="00813127" w:rsidRDefault="00813127" w:rsidP="00B613CD">
            <w:pPr>
              <w:tabs>
                <w:tab w:val="left" w:pos="1695"/>
              </w:tabs>
            </w:pPr>
          </w:p>
        </w:tc>
      </w:tr>
      <w:tr w:rsidR="00813127" w14:paraId="29D9B4C3" w14:textId="77777777" w:rsidTr="00641B11">
        <w:trPr>
          <w:trHeight w:val="240"/>
          <w:jc w:val="center"/>
          <w:trPrChange w:id="56" w:author="Autor">
            <w:trPr>
              <w:trHeight w:val="240"/>
              <w:jc w:val="center"/>
            </w:trPr>
          </w:trPrChange>
        </w:trPr>
        <w:tc>
          <w:tcPr>
            <w:tcW w:w="4770" w:type="dxa"/>
            <w:tcPrChange w:id="57" w:author="Autor">
              <w:tcPr>
                <w:tcW w:w="4770" w:type="dxa"/>
              </w:tcPr>
            </w:tcPrChange>
          </w:tcPr>
          <w:p w14:paraId="12FB815A" w14:textId="77777777" w:rsidR="00813127" w:rsidRDefault="00813127" w:rsidP="00B613CD">
            <w:pPr>
              <w:tabs>
                <w:tab w:val="left" w:pos="1701"/>
              </w:tabs>
            </w:pPr>
            <w:r>
              <w:t>Kód výzvy na predkladanie PZ/výzvy/vyzvania:</w:t>
            </w:r>
          </w:p>
        </w:tc>
        <w:tc>
          <w:tcPr>
            <w:tcW w:w="5156" w:type="dxa"/>
            <w:gridSpan w:val="3"/>
            <w:tcPrChange w:id="58" w:author="Autor">
              <w:tcPr>
                <w:tcW w:w="5156" w:type="dxa"/>
                <w:gridSpan w:val="3"/>
              </w:tcPr>
            </w:tcPrChange>
          </w:tcPr>
          <w:p w14:paraId="559E02AE" w14:textId="77777777" w:rsidR="00813127" w:rsidRDefault="00813127" w:rsidP="00B613CD">
            <w:pPr>
              <w:tabs>
                <w:tab w:val="left" w:pos="1701"/>
              </w:tabs>
            </w:pPr>
          </w:p>
        </w:tc>
      </w:tr>
      <w:tr w:rsidR="00813127" w14:paraId="5933FBF6" w14:textId="77777777" w:rsidTr="00641B11">
        <w:trPr>
          <w:trHeight w:val="277"/>
          <w:jc w:val="center"/>
          <w:trPrChange w:id="59" w:author="Autor">
            <w:trPr>
              <w:trHeight w:val="277"/>
              <w:jc w:val="center"/>
            </w:trPr>
          </w:trPrChange>
        </w:trPr>
        <w:tc>
          <w:tcPr>
            <w:tcW w:w="4770" w:type="dxa"/>
            <w:tcPrChange w:id="60" w:author="Autor">
              <w:tcPr>
                <w:tcW w:w="4770" w:type="dxa"/>
              </w:tcPr>
            </w:tcPrChange>
          </w:tcPr>
          <w:p w14:paraId="1FF877BB" w14:textId="77777777" w:rsidR="00813127" w:rsidRDefault="00813127" w:rsidP="00B613CD">
            <w:pPr>
              <w:tabs>
                <w:tab w:val="left" w:pos="1701"/>
              </w:tabs>
            </w:pPr>
            <w:r>
              <w:t xml:space="preserve">Forma:                    </w:t>
            </w:r>
          </w:p>
        </w:tc>
        <w:tc>
          <w:tcPr>
            <w:tcW w:w="5156" w:type="dxa"/>
            <w:gridSpan w:val="3"/>
            <w:tcPrChange w:id="61" w:author="Autor">
              <w:tcPr>
                <w:tcW w:w="5156" w:type="dxa"/>
                <w:gridSpan w:val="3"/>
              </w:tcPr>
            </w:tcPrChange>
          </w:tcPr>
          <w:p w14:paraId="1A160113" w14:textId="77777777" w:rsidR="00813127" w:rsidRDefault="00022ACE" w:rsidP="00B613CD">
            <w:pPr>
              <w:tabs>
                <w:tab w:val="left" w:pos="1701"/>
              </w:tabs>
            </w:pPr>
            <w:sdt>
              <w:sdtPr>
                <w:id w:val="-341860226"/>
                <w:placeholder>
                  <w:docPart w:val="9ED3AA5060514528BB2EB10E67B167CC"/>
                </w:placeholder>
                <w:showingPlcHdr/>
                <w:comboBox>
                  <w:listItem w:displayText="Výzva na predkladanie projektových zámerov" w:value="Výzva na predkladanie projektových zámerov"/>
                  <w:listItem w:displayText="Výzva" w:value="Výzva"/>
                  <w:listItem w:displayText="Vyzvanie - technická pomoc" w:value="Vyzvanie - technická pomoc"/>
                  <w:listItem w:displayText="Vyzvanie - národný projekt" w:value="Vyzvanie - národný projekt"/>
                  <w:listItem w:displayText="Vyzvanie - veľký projekt" w:value="Vyzvanie - veľký projekt"/>
                </w:comboBox>
              </w:sdtPr>
              <w:sdtEndPr/>
              <w:sdtContent>
                <w:r w:rsidR="00813127" w:rsidRPr="008B2ED1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813127" w14:paraId="0B78FBEC" w14:textId="77777777" w:rsidTr="00641B11">
        <w:trPr>
          <w:jc w:val="center"/>
          <w:trPrChange w:id="62" w:author="Autor">
            <w:trPr>
              <w:jc w:val="center"/>
            </w:trPr>
          </w:trPrChange>
        </w:trPr>
        <w:tc>
          <w:tcPr>
            <w:tcW w:w="9926" w:type="dxa"/>
            <w:gridSpan w:val="4"/>
            <w:shd w:val="clear" w:color="auto" w:fill="B2A1C7" w:themeFill="accent4" w:themeFillTint="99"/>
            <w:tcPrChange w:id="63" w:author="Autor">
              <w:tcPr>
                <w:tcW w:w="9926" w:type="dxa"/>
                <w:gridSpan w:val="4"/>
                <w:shd w:val="clear" w:color="auto" w:fill="B2A1C7" w:themeFill="accent4" w:themeFillTint="99"/>
              </w:tcPr>
            </w:tcPrChange>
          </w:tcPr>
          <w:p w14:paraId="3A55DFD7" w14:textId="77777777" w:rsidR="00813127" w:rsidRPr="00517659" w:rsidRDefault="00813127" w:rsidP="00B613CD">
            <w:pPr>
              <w:jc w:val="center"/>
              <w:rPr>
                <w:b/>
              </w:rPr>
            </w:pPr>
            <w:r>
              <w:rPr>
                <w:b/>
              </w:rPr>
              <w:t>Overenie splnenia povinností RO pred zverejnením výzvy</w:t>
            </w:r>
          </w:p>
        </w:tc>
      </w:tr>
      <w:tr w:rsidR="00813127" w14:paraId="75CD109A" w14:textId="77777777" w:rsidTr="00641B11">
        <w:trPr>
          <w:jc w:val="center"/>
          <w:trPrChange w:id="64" w:author="Autor">
            <w:trPr>
              <w:jc w:val="center"/>
            </w:trPr>
          </w:trPrChange>
        </w:trPr>
        <w:tc>
          <w:tcPr>
            <w:tcW w:w="6897" w:type="dxa"/>
            <w:gridSpan w:val="3"/>
            <w:tcPrChange w:id="65" w:author="Autor">
              <w:tcPr>
                <w:tcW w:w="6897" w:type="dxa"/>
                <w:gridSpan w:val="3"/>
              </w:tcPr>
            </w:tcPrChange>
          </w:tcPr>
          <w:p w14:paraId="3B6544C8" w14:textId="77777777" w:rsidR="00813127" w:rsidRDefault="00813127" w:rsidP="00B613CD"/>
        </w:tc>
        <w:tc>
          <w:tcPr>
            <w:tcW w:w="3029" w:type="dxa"/>
            <w:shd w:val="clear" w:color="auto" w:fill="FFFFFF" w:themeFill="background1"/>
            <w:tcPrChange w:id="66" w:author="Autor">
              <w:tcPr>
                <w:tcW w:w="3029" w:type="dxa"/>
                <w:shd w:val="clear" w:color="auto" w:fill="FFFFFF" w:themeFill="background1"/>
              </w:tcPr>
            </w:tcPrChange>
          </w:tcPr>
          <w:p w14:paraId="370C8167" w14:textId="77777777" w:rsidR="00813127" w:rsidRPr="0024799D" w:rsidRDefault="00813127" w:rsidP="00B613CD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813127" w14:paraId="632860D4" w14:textId="77777777" w:rsidTr="00641B11">
        <w:trPr>
          <w:jc w:val="center"/>
          <w:trPrChange w:id="67" w:author="Autor">
            <w:trPr>
              <w:jc w:val="center"/>
            </w:trPr>
          </w:trPrChange>
        </w:trPr>
        <w:tc>
          <w:tcPr>
            <w:tcW w:w="4851" w:type="dxa"/>
            <w:gridSpan w:val="2"/>
            <w:shd w:val="clear" w:color="auto" w:fill="E5DFEC" w:themeFill="accent4" w:themeFillTint="33"/>
            <w:tcPrChange w:id="68" w:author="Autor">
              <w:tcPr>
                <w:tcW w:w="4851" w:type="dxa"/>
                <w:gridSpan w:val="2"/>
                <w:shd w:val="clear" w:color="auto" w:fill="E5DFEC" w:themeFill="accent4" w:themeFillTint="33"/>
              </w:tcPr>
            </w:tcPrChange>
          </w:tcPr>
          <w:p w14:paraId="5702C906" w14:textId="77777777" w:rsidR="00813127" w:rsidRDefault="00AE1B5D" w:rsidP="0027501C">
            <w:pPr>
              <w:ind w:left="235" w:hanging="235"/>
            </w:pPr>
            <w:r>
              <w:t>1</w:t>
            </w:r>
            <w:r w:rsidR="00813127">
              <w:t>. Zverejnenie vyhlásenia plánovanej výzvy na predkladanie PZ/výzvy v rámci harmonogramu minimálne počas dvoch mesiacov</w:t>
            </w:r>
            <w:r w:rsidR="00813127">
              <w:rPr>
                <w:rStyle w:val="Odkaznapoznmkupodiarou"/>
              </w:rPr>
              <w:footnoteReference w:id="3"/>
            </w:r>
          </w:p>
        </w:tc>
        <w:sdt>
          <w:sdtPr>
            <w:id w:val="230592265"/>
            <w:placeholder>
              <w:docPart w:val="3FA8E388340E4DEA81D562F7F9C9F77D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2046" w:type="dxa"/>
                <w:tcPrChange w:id="71" w:author="Autor">
                  <w:tcPr>
                    <w:tcW w:w="2046" w:type="dxa"/>
                  </w:tcPr>
                </w:tcPrChange>
              </w:tcPr>
              <w:p w14:paraId="20E6C65F" w14:textId="77777777" w:rsidR="00813127" w:rsidRDefault="00813127" w:rsidP="00B613CD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  <w:tcPrChange w:id="72" w:author="Autor">
              <w:tcPr>
                <w:tcW w:w="3029" w:type="dxa"/>
              </w:tcPr>
            </w:tcPrChange>
          </w:tcPr>
          <w:p w14:paraId="5054E029" w14:textId="77777777" w:rsidR="00813127" w:rsidRDefault="00813127" w:rsidP="00B613CD"/>
        </w:tc>
      </w:tr>
      <w:tr w:rsidR="00813127" w14:paraId="617ED883" w14:textId="77777777" w:rsidTr="00641B11">
        <w:trPr>
          <w:jc w:val="center"/>
          <w:trPrChange w:id="73" w:author="Autor">
            <w:trPr>
              <w:jc w:val="center"/>
            </w:trPr>
          </w:trPrChange>
        </w:trPr>
        <w:tc>
          <w:tcPr>
            <w:tcW w:w="4851" w:type="dxa"/>
            <w:gridSpan w:val="2"/>
            <w:shd w:val="clear" w:color="auto" w:fill="E5DFEC" w:themeFill="accent4" w:themeFillTint="33"/>
            <w:tcPrChange w:id="74" w:author="Autor">
              <w:tcPr>
                <w:tcW w:w="4851" w:type="dxa"/>
                <w:gridSpan w:val="2"/>
                <w:shd w:val="clear" w:color="auto" w:fill="E5DFEC" w:themeFill="accent4" w:themeFillTint="33"/>
              </w:tcPr>
            </w:tcPrChange>
          </w:tcPr>
          <w:p w14:paraId="1F17A05A" w14:textId="77777777" w:rsidR="00813127" w:rsidRDefault="00AE1B5D" w:rsidP="00066926">
            <w:pPr>
              <w:ind w:left="235" w:hanging="235"/>
            </w:pPr>
            <w:r>
              <w:t>2</w:t>
            </w:r>
            <w:r w:rsidR="00813127">
              <w:t>. Posúdenie výzvy na predkladanie PZ/výzvy/vyzvania pracovnou komisiou pre koordináciu a zabezpečenie synergických účinkov</w:t>
            </w:r>
            <w:r w:rsidR="002318BB">
              <w:rPr>
                <w:rStyle w:val="Odkaznapoznmkupodiarou"/>
              </w:rPr>
              <w:footnoteReference w:id="4"/>
            </w:r>
          </w:p>
        </w:tc>
        <w:sdt>
          <w:sdtPr>
            <w:id w:val="-88391220"/>
            <w:placeholder>
              <w:docPart w:val="C7E38A5E4223467691018F592D7D0B10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2046" w:type="dxa"/>
                <w:tcPrChange w:id="79" w:author="Autor">
                  <w:tcPr>
                    <w:tcW w:w="2046" w:type="dxa"/>
                  </w:tcPr>
                </w:tcPrChange>
              </w:tcPr>
              <w:p w14:paraId="686F4F6B" w14:textId="77777777" w:rsidR="00813127" w:rsidRDefault="00813127" w:rsidP="00B613CD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  <w:tcPrChange w:id="80" w:author="Autor">
              <w:tcPr>
                <w:tcW w:w="3029" w:type="dxa"/>
              </w:tcPr>
            </w:tcPrChange>
          </w:tcPr>
          <w:p w14:paraId="1146BAF4" w14:textId="77777777" w:rsidR="00813127" w:rsidRDefault="00813127" w:rsidP="00B613CD"/>
        </w:tc>
      </w:tr>
      <w:tr w:rsidR="00813127" w14:paraId="37E21B00" w14:textId="77777777" w:rsidTr="00641B11">
        <w:trPr>
          <w:jc w:val="center"/>
          <w:trPrChange w:id="81" w:author="Autor">
            <w:trPr>
              <w:jc w:val="center"/>
            </w:trPr>
          </w:trPrChange>
        </w:trPr>
        <w:tc>
          <w:tcPr>
            <w:tcW w:w="4851" w:type="dxa"/>
            <w:gridSpan w:val="2"/>
            <w:shd w:val="clear" w:color="auto" w:fill="E5DFEC" w:themeFill="accent4" w:themeFillTint="33"/>
            <w:tcPrChange w:id="82" w:author="Autor">
              <w:tcPr>
                <w:tcW w:w="4851" w:type="dxa"/>
                <w:gridSpan w:val="2"/>
                <w:shd w:val="clear" w:color="auto" w:fill="E5DFEC" w:themeFill="accent4" w:themeFillTint="33"/>
              </w:tcPr>
            </w:tcPrChange>
          </w:tcPr>
          <w:p w14:paraId="5A450A6E" w14:textId="77777777" w:rsidR="00813127" w:rsidRDefault="00AE1B5D" w:rsidP="008A0145">
            <w:pPr>
              <w:ind w:left="235" w:hanging="235"/>
            </w:pPr>
            <w:r>
              <w:t>3</w:t>
            </w:r>
            <w:r w:rsidR="00813127">
              <w:t xml:space="preserve">. </w:t>
            </w:r>
            <w:r w:rsidR="008A0145">
              <w:t>Spolupracoval RO pri príprave</w:t>
            </w:r>
            <w:r w:rsidR="00813127">
              <w:t xml:space="preserve"> výzvy na predkladanie PZ/výzvy/vyzvania </w:t>
            </w:r>
            <w:r w:rsidR="008A0145">
              <w:t xml:space="preserve">s </w:t>
            </w:r>
            <w:r w:rsidR="00813127">
              <w:t>gestormi HP</w:t>
            </w:r>
          </w:p>
        </w:tc>
        <w:sdt>
          <w:sdtPr>
            <w:id w:val="347153952"/>
            <w:placeholder>
              <w:docPart w:val="A175D07C4838456E8F6A2F237AB810A1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2046" w:type="dxa"/>
                <w:tcPrChange w:id="83" w:author="Autor">
                  <w:tcPr>
                    <w:tcW w:w="2046" w:type="dxa"/>
                  </w:tcPr>
                </w:tcPrChange>
              </w:tcPr>
              <w:p w14:paraId="25AE0CEF" w14:textId="77777777" w:rsidR="00813127" w:rsidRDefault="00D2618F" w:rsidP="00B613CD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  <w:tcPrChange w:id="84" w:author="Autor">
              <w:tcPr>
                <w:tcW w:w="3029" w:type="dxa"/>
              </w:tcPr>
            </w:tcPrChange>
          </w:tcPr>
          <w:p w14:paraId="2132E0AD" w14:textId="77777777" w:rsidR="00813127" w:rsidRDefault="00813127" w:rsidP="00B613CD"/>
        </w:tc>
      </w:tr>
      <w:tr w:rsidR="00EF6C70" w14:paraId="618656B1" w14:textId="77777777" w:rsidTr="00641B11">
        <w:trPr>
          <w:jc w:val="center"/>
          <w:trPrChange w:id="85" w:author="Autor">
            <w:trPr>
              <w:jc w:val="center"/>
            </w:trPr>
          </w:trPrChange>
        </w:trPr>
        <w:tc>
          <w:tcPr>
            <w:tcW w:w="4851" w:type="dxa"/>
            <w:gridSpan w:val="2"/>
            <w:shd w:val="clear" w:color="auto" w:fill="E5DFEC" w:themeFill="accent4" w:themeFillTint="33"/>
            <w:tcPrChange w:id="86" w:author="Autor">
              <w:tcPr>
                <w:tcW w:w="4851" w:type="dxa"/>
                <w:gridSpan w:val="2"/>
                <w:shd w:val="clear" w:color="auto" w:fill="E5DFEC" w:themeFill="accent4" w:themeFillTint="33"/>
              </w:tcPr>
            </w:tcPrChange>
          </w:tcPr>
          <w:p w14:paraId="783293C8" w14:textId="30313AF7" w:rsidR="00EF6C70" w:rsidRDefault="00EF6C70" w:rsidP="0060628F">
            <w:pPr>
              <w:ind w:left="235" w:hanging="235"/>
            </w:pPr>
            <w:r>
              <w:t>4</w:t>
            </w:r>
            <w:del w:id="87" w:author="Autor">
              <w:r>
                <w:delText xml:space="preserve"> -</w:delText>
              </w:r>
            </w:del>
            <w:ins w:id="88" w:author="Autor">
              <w:r w:rsidR="0060628F">
                <w:t>.</w:t>
              </w:r>
            </w:ins>
            <w:r>
              <w:t xml:space="preserve"> P</w:t>
            </w:r>
            <w:r w:rsidRPr="00EF6C70">
              <w:t>osúdenie výzvy na predkladanie PZ/výzvy/vyzvania, vrátane rizikovej analýzy výzvy/vyzvania Stálou komisiou Rady vlády SR pre vedu, techniku a inovácie pre implementáciu RIS 3</w:t>
            </w:r>
            <w:r w:rsidR="00F615E6" w:rsidRPr="002E3546">
              <w:t xml:space="preserve">, </w:t>
            </w:r>
            <w:del w:id="89" w:author="Autor">
              <w:r w:rsidR="00F615E6" w:rsidRPr="002E3546">
                <w:rPr>
                  <w:i/>
                </w:rPr>
                <w:delText xml:space="preserve"> </w:delText>
              </w:r>
            </w:del>
            <w:r w:rsidR="00F615E6" w:rsidRPr="00B52F59">
              <w:t>rad</w:t>
            </w:r>
            <w:r w:rsidR="002E3546" w:rsidRPr="00B52F59">
              <w:t>ou</w:t>
            </w:r>
            <w:r w:rsidR="00F615E6" w:rsidRPr="00B52F59">
              <w:t xml:space="preserve"> Technologickej agentúry a</w:t>
            </w:r>
            <w:r w:rsidR="002E3546" w:rsidRPr="00B52F59">
              <w:t xml:space="preserve"> radou </w:t>
            </w:r>
            <w:r w:rsidR="00F615E6" w:rsidRPr="00B52F59">
              <w:t>Výskumnej agentúry</w:t>
            </w:r>
          </w:p>
        </w:tc>
        <w:sdt>
          <w:sdtPr>
            <w:id w:val="-1979221415"/>
            <w:placeholder>
              <w:docPart w:val="5E5B7416DCD74F2E84680F4CABD702BE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2046" w:type="dxa"/>
                <w:tcPrChange w:id="90" w:author="Autor">
                  <w:tcPr>
                    <w:tcW w:w="2046" w:type="dxa"/>
                  </w:tcPr>
                </w:tcPrChange>
              </w:tcPr>
              <w:p w14:paraId="475C561E" w14:textId="77777777" w:rsidR="00EF6C70" w:rsidRDefault="00B35E8A" w:rsidP="00B613CD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  <w:tcPrChange w:id="91" w:author="Autor">
              <w:tcPr>
                <w:tcW w:w="3029" w:type="dxa"/>
              </w:tcPr>
            </w:tcPrChange>
          </w:tcPr>
          <w:p w14:paraId="3C609D7B" w14:textId="77777777" w:rsidR="00EF6C70" w:rsidRDefault="00EF6C70" w:rsidP="00B613CD"/>
        </w:tc>
      </w:tr>
      <w:tr w:rsidR="0075707E" w14:paraId="16E9934D" w14:textId="77777777" w:rsidTr="00641B11">
        <w:trPr>
          <w:jc w:val="center"/>
          <w:trPrChange w:id="92" w:author="Autor">
            <w:trPr>
              <w:jc w:val="center"/>
            </w:trPr>
          </w:trPrChange>
        </w:trPr>
        <w:tc>
          <w:tcPr>
            <w:tcW w:w="4851" w:type="dxa"/>
            <w:gridSpan w:val="2"/>
            <w:shd w:val="clear" w:color="auto" w:fill="E5DFEC" w:themeFill="accent4" w:themeFillTint="33"/>
            <w:tcPrChange w:id="93" w:author="Autor">
              <w:tcPr>
                <w:tcW w:w="4851" w:type="dxa"/>
                <w:gridSpan w:val="2"/>
                <w:shd w:val="clear" w:color="auto" w:fill="E5DFEC" w:themeFill="accent4" w:themeFillTint="33"/>
              </w:tcPr>
            </w:tcPrChange>
          </w:tcPr>
          <w:p w14:paraId="79B8AA6D" w14:textId="77777777" w:rsidR="0075707E" w:rsidRDefault="00EF6C70" w:rsidP="008A0145">
            <w:pPr>
              <w:ind w:left="235" w:hanging="235"/>
            </w:pPr>
            <w:r>
              <w:t>5</w:t>
            </w:r>
            <w:r w:rsidR="0075707E" w:rsidRPr="0075707E">
              <w:t>. Vypracoval RO rizikovú analýzu výzvy?</w:t>
            </w:r>
          </w:p>
        </w:tc>
        <w:sdt>
          <w:sdtPr>
            <w:id w:val="975486923"/>
            <w:placeholder>
              <w:docPart w:val="C959D24405244156A9E01E33C2346443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  <w:tcPrChange w:id="94" w:author="Autor">
                  <w:tcPr>
                    <w:tcW w:w="2046" w:type="dxa"/>
                  </w:tcPr>
                </w:tcPrChange>
              </w:tcPr>
              <w:p w14:paraId="3C6F078B" w14:textId="77777777" w:rsidR="0075707E" w:rsidRDefault="00B432F8" w:rsidP="00B432F8">
                <w:r w:rsidRPr="00B432F8">
                  <w:rPr>
                    <w:color w:val="808080" w:themeColor="background1" w:themeShade="80"/>
                  </w:rPr>
                  <w:t>Vyberte položku</w:t>
                </w:r>
              </w:p>
            </w:tc>
          </w:sdtContent>
        </w:sdt>
        <w:tc>
          <w:tcPr>
            <w:tcW w:w="3029" w:type="dxa"/>
            <w:tcPrChange w:id="95" w:author="Autor">
              <w:tcPr>
                <w:tcW w:w="3029" w:type="dxa"/>
              </w:tcPr>
            </w:tcPrChange>
          </w:tcPr>
          <w:p w14:paraId="0A81215D" w14:textId="77777777" w:rsidR="0075707E" w:rsidRDefault="0075707E" w:rsidP="00B613CD"/>
        </w:tc>
      </w:tr>
      <w:tr w:rsidR="00813127" w14:paraId="29FC4965" w14:textId="77777777" w:rsidTr="00641B11">
        <w:trPr>
          <w:jc w:val="center"/>
          <w:trPrChange w:id="96" w:author="Autor">
            <w:trPr>
              <w:jc w:val="center"/>
            </w:trPr>
          </w:trPrChange>
        </w:trPr>
        <w:tc>
          <w:tcPr>
            <w:tcW w:w="9926" w:type="dxa"/>
            <w:gridSpan w:val="4"/>
            <w:shd w:val="clear" w:color="auto" w:fill="auto"/>
            <w:tcPrChange w:id="97" w:author="Autor">
              <w:tcPr>
                <w:tcW w:w="9926" w:type="dxa"/>
                <w:gridSpan w:val="4"/>
                <w:shd w:val="clear" w:color="auto" w:fill="auto"/>
              </w:tcPr>
            </w:tcPrChange>
          </w:tcPr>
          <w:p w14:paraId="19C4B263" w14:textId="77777777" w:rsidR="00813127" w:rsidRPr="00517659" w:rsidRDefault="00813127" w:rsidP="00B613CD">
            <w:pPr>
              <w:jc w:val="center"/>
              <w:rPr>
                <w:b/>
              </w:rPr>
            </w:pPr>
          </w:p>
        </w:tc>
      </w:tr>
      <w:tr w:rsidR="00813127" w14:paraId="4BB98F8F" w14:textId="77777777" w:rsidTr="00641B11">
        <w:trPr>
          <w:jc w:val="center"/>
          <w:trPrChange w:id="98" w:author="Autor">
            <w:trPr>
              <w:jc w:val="center"/>
            </w:trPr>
          </w:trPrChange>
        </w:trPr>
        <w:tc>
          <w:tcPr>
            <w:tcW w:w="9926" w:type="dxa"/>
            <w:gridSpan w:val="4"/>
            <w:shd w:val="clear" w:color="auto" w:fill="B2A1C7" w:themeFill="accent4" w:themeFillTint="99"/>
            <w:tcPrChange w:id="99" w:author="Autor">
              <w:tcPr>
                <w:tcW w:w="9926" w:type="dxa"/>
                <w:gridSpan w:val="4"/>
                <w:shd w:val="clear" w:color="auto" w:fill="B2A1C7" w:themeFill="accent4" w:themeFillTint="99"/>
              </w:tcPr>
            </w:tcPrChange>
          </w:tcPr>
          <w:p w14:paraId="4E9881D4" w14:textId="77777777" w:rsidR="00813127" w:rsidRPr="00517659" w:rsidRDefault="00813127" w:rsidP="00B613CD">
            <w:pPr>
              <w:jc w:val="center"/>
              <w:rPr>
                <w:b/>
              </w:rPr>
            </w:pPr>
            <w:r w:rsidRPr="00517659">
              <w:rPr>
                <w:b/>
              </w:rPr>
              <w:t>Po</w:t>
            </w:r>
            <w:r>
              <w:rPr>
                <w:b/>
              </w:rPr>
              <w:t>dmienky štátnej pomoci</w:t>
            </w:r>
          </w:p>
        </w:tc>
      </w:tr>
      <w:tr w:rsidR="00813127" w14:paraId="76772434" w14:textId="77777777" w:rsidTr="00641B11">
        <w:trPr>
          <w:jc w:val="center"/>
          <w:trPrChange w:id="100" w:author="Autor">
            <w:trPr>
              <w:jc w:val="center"/>
            </w:trPr>
          </w:trPrChange>
        </w:trPr>
        <w:tc>
          <w:tcPr>
            <w:tcW w:w="6897" w:type="dxa"/>
            <w:gridSpan w:val="3"/>
            <w:tcPrChange w:id="101" w:author="Autor">
              <w:tcPr>
                <w:tcW w:w="6897" w:type="dxa"/>
                <w:gridSpan w:val="3"/>
              </w:tcPr>
            </w:tcPrChange>
          </w:tcPr>
          <w:p w14:paraId="28C55038" w14:textId="77777777" w:rsidR="00813127" w:rsidRDefault="00813127" w:rsidP="00B613CD"/>
        </w:tc>
        <w:tc>
          <w:tcPr>
            <w:tcW w:w="3029" w:type="dxa"/>
            <w:shd w:val="clear" w:color="auto" w:fill="FFFFFF" w:themeFill="background1"/>
            <w:tcPrChange w:id="102" w:author="Autor">
              <w:tcPr>
                <w:tcW w:w="3029" w:type="dxa"/>
                <w:shd w:val="clear" w:color="auto" w:fill="FFFFFF" w:themeFill="background1"/>
              </w:tcPr>
            </w:tcPrChange>
          </w:tcPr>
          <w:p w14:paraId="34A34412" w14:textId="77777777" w:rsidR="00813127" w:rsidRPr="0024799D" w:rsidRDefault="00813127" w:rsidP="00B613CD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813127" w14:paraId="478765EE" w14:textId="77777777" w:rsidTr="00641B11">
        <w:trPr>
          <w:jc w:val="center"/>
          <w:trPrChange w:id="103" w:author="Autor">
            <w:trPr>
              <w:jc w:val="center"/>
            </w:trPr>
          </w:trPrChange>
        </w:trPr>
        <w:tc>
          <w:tcPr>
            <w:tcW w:w="4851" w:type="dxa"/>
            <w:gridSpan w:val="2"/>
            <w:shd w:val="clear" w:color="auto" w:fill="E5DFEC" w:themeFill="accent4" w:themeFillTint="33"/>
            <w:tcPrChange w:id="104" w:author="Autor">
              <w:tcPr>
                <w:tcW w:w="4851" w:type="dxa"/>
                <w:gridSpan w:val="2"/>
                <w:shd w:val="clear" w:color="auto" w:fill="E5DFEC" w:themeFill="accent4" w:themeFillTint="33"/>
              </w:tcPr>
            </w:tcPrChange>
          </w:tcPr>
          <w:p w14:paraId="53B4CB89" w14:textId="77777777" w:rsidR="00813127" w:rsidRDefault="00813127" w:rsidP="00066926">
            <w:pPr>
              <w:ind w:left="235" w:hanging="235"/>
            </w:pPr>
            <w:r>
              <w:t>1. Vypracovanie testu štátnej pomoci</w:t>
            </w:r>
          </w:p>
        </w:tc>
        <w:sdt>
          <w:sdtPr>
            <w:id w:val="-1937818252"/>
            <w:placeholder>
              <w:docPart w:val="8AB7B2456DA14D72803321C5C7A1588F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  <w:tcPrChange w:id="105" w:author="Autor">
                  <w:tcPr>
                    <w:tcW w:w="2046" w:type="dxa"/>
                  </w:tcPr>
                </w:tcPrChange>
              </w:tcPr>
              <w:p w14:paraId="59F12F4B" w14:textId="77777777" w:rsidR="00813127" w:rsidRDefault="00813127" w:rsidP="00B613CD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  <w:tcPrChange w:id="106" w:author="Autor">
              <w:tcPr>
                <w:tcW w:w="3029" w:type="dxa"/>
              </w:tcPr>
            </w:tcPrChange>
          </w:tcPr>
          <w:p w14:paraId="14B03900" w14:textId="77777777" w:rsidR="00813127" w:rsidRDefault="00813127" w:rsidP="00B613CD"/>
        </w:tc>
      </w:tr>
      <w:tr w:rsidR="00813127" w14:paraId="5BCD15C1" w14:textId="77777777" w:rsidTr="00641B11">
        <w:trPr>
          <w:jc w:val="center"/>
          <w:trPrChange w:id="107" w:author="Autor">
            <w:trPr>
              <w:jc w:val="center"/>
            </w:trPr>
          </w:trPrChange>
        </w:trPr>
        <w:tc>
          <w:tcPr>
            <w:tcW w:w="4851" w:type="dxa"/>
            <w:gridSpan w:val="2"/>
            <w:shd w:val="clear" w:color="auto" w:fill="E5DFEC" w:themeFill="accent4" w:themeFillTint="33"/>
            <w:tcPrChange w:id="108" w:author="Autor">
              <w:tcPr>
                <w:tcW w:w="4851" w:type="dxa"/>
                <w:gridSpan w:val="2"/>
                <w:shd w:val="clear" w:color="auto" w:fill="E5DFEC" w:themeFill="accent4" w:themeFillTint="33"/>
              </w:tcPr>
            </w:tcPrChange>
          </w:tcPr>
          <w:p w14:paraId="305E2664" w14:textId="77777777" w:rsidR="00813127" w:rsidRDefault="00813127" w:rsidP="00066926">
            <w:pPr>
              <w:ind w:left="235" w:hanging="235"/>
            </w:pPr>
            <w:r>
              <w:lastRenderedPageBreak/>
              <w:t>2. Zohľadnenie záverov z testu štátnej pomoci v texte výzvy</w:t>
            </w:r>
          </w:p>
        </w:tc>
        <w:sdt>
          <w:sdtPr>
            <w:id w:val="1766256769"/>
            <w:placeholder>
              <w:docPart w:val="6A4CCD9D4B1247EFAA284AE8065BA1EE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  <w:tcPrChange w:id="109" w:author="Autor">
                  <w:tcPr>
                    <w:tcW w:w="2046" w:type="dxa"/>
                  </w:tcPr>
                </w:tcPrChange>
              </w:tcPr>
              <w:p w14:paraId="26F39662" w14:textId="77777777" w:rsidR="00813127" w:rsidRDefault="00813127" w:rsidP="00B613CD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  <w:tcPrChange w:id="110" w:author="Autor">
              <w:tcPr>
                <w:tcW w:w="3029" w:type="dxa"/>
              </w:tcPr>
            </w:tcPrChange>
          </w:tcPr>
          <w:p w14:paraId="69DCEF16" w14:textId="77777777" w:rsidR="00813127" w:rsidRDefault="00813127" w:rsidP="00B613CD"/>
        </w:tc>
      </w:tr>
      <w:tr w:rsidR="00813127" w14:paraId="066DE407" w14:textId="77777777" w:rsidTr="00641B11">
        <w:trPr>
          <w:jc w:val="center"/>
          <w:trPrChange w:id="111" w:author="Autor">
            <w:trPr>
              <w:jc w:val="center"/>
            </w:trPr>
          </w:trPrChange>
        </w:trPr>
        <w:tc>
          <w:tcPr>
            <w:tcW w:w="4851" w:type="dxa"/>
            <w:gridSpan w:val="2"/>
            <w:shd w:val="clear" w:color="auto" w:fill="E5DFEC" w:themeFill="accent4" w:themeFillTint="33"/>
            <w:tcPrChange w:id="112" w:author="Autor">
              <w:tcPr>
                <w:tcW w:w="4851" w:type="dxa"/>
                <w:gridSpan w:val="2"/>
                <w:shd w:val="clear" w:color="auto" w:fill="E5DFEC" w:themeFill="accent4" w:themeFillTint="33"/>
              </w:tcPr>
            </w:tcPrChange>
          </w:tcPr>
          <w:p w14:paraId="65C86321" w14:textId="77777777" w:rsidR="00813127" w:rsidRDefault="00813127" w:rsidP="00066926">
            <w:pPr>
              <w:ind w:left="235" w:hanging="235"/>
            </w:pPr>
            <w:r>
              <w:t>3. Definovanie podmienok týkajúcich sa štátnej pomoci vo výzve je v súlade so schémou štátnej pomoci</w:t>
            </w:r>
            <w:r w:rsidR="000A44F7" w:rsidRPr="000A44F7">
              <w:t>/schémou pomoci de minimis</w:t>
            </w:r>
            <w:r>
              <w:t>, OP, stratégiou financovania EŠIF 2014 – 2020 a legislatívou EÚ a SR</w:t>
            </w:r>
          </w:p>
        </w:tc>
        <w:tc>
          <w:tcPr>
            <w:tcW w:w="2046" w:type="dxa"/>
            <w:tcPrChange w:id="113" w:author="Autor">
              <w:tcPr>
                <w:tcW w:w="2046" w:type="dxa"/>
              </w:tcPr>
            </w:tcPrChange>
          </w:tcPr>
          <w:p w14:paraId="538FD6E8" w14:textId="77777777" w:rsidR="00813127" w:rsidRDefault="00022ACE" w:rsidP="00B613CD">
            <w:sdt>
              <w:sdtPr>
                <w:id w:val="-1399277284"/>
                <w:placeholder>
                  <w:docPart w:val="4B0893610BB4444BA7E27C430F79259C"/>
                </w:placeholder>
                <w:showingPlcHdr/>
                <w:comboBox>
                  <w:listItem w:displayText="áno" w:value="áno"/>
                  <w:listItem w:displayText="nie" w:value="nie"/>
                  <w:listItem w:displayText="neuplatňuje sa" w:value="neuplatňuje sa"/>
                </w:comboBox>
              </w:sdtPr>
              <w:sdtEndPr/>
              <w:sdtContent>
                <w:r w:rsidR="00813127" w:rsidRPr="008B2ED1">
                  <w:rPr>
                    <w:rStyle w:val="Zstupntext"/>
                  </w:rPr>
                  <w:t>Vyberte položku.</w:t>
                </w:r>
              </w:sdtContent>
            </w:sdt>
          </w:p>
        </w:tc>
        <w:tc>
          <w:tcPr>
            <w:tcW w:w="3029" w:type="dxa"/>
            <w:tcPrChange w:id="114" w:author="Autor">
              <w:tcPr>
                <w:tcW w:w="3029" w:type="dxa"/>
              </w:tcPr>
            </w:tcPrChange>
          </w:tcPr>
          <w:p w14:paraId="50346E07" w14:textId="77777777" w:rsidR="00813127" w:rsidRDefault="00813127" w:rsidP="00B613CD"/>
        </w:tc>
      </w:tr>
      <w:tr w:rsidR="00813127" w14:paraId="44F720AB" w14:textId="77777777" w:rsidTr="00641B11">
        <w:trPr>
          <w:jc w:val="center"/>
          <w:trPrChange w:id="115" w:author="Autor">
            <w:trPr>
              <w:jc w:val="center"/>
            </w:trPr>
          </w:trPrChange>
        </w:trPr>
        <w:tc>
          <w:tcPr>
            <w:tcW w:w="9926" w:type="dxa"/>
            <w:gridSpan w:val="4"/>
            <w:shd w:val="clear" w:color="auto" w:fill="B2A1C7" w:themeFill="accent4" w:themeFillTint="99"/>
            <w:tcPrChange w:id="116" w:author="Autor">
              <w:tcPr>
                <w:tcW w:w="9926" w:type="dxa"/>
                <w:gridSpan w:val="4"/>
                <w:shd w:val="clear" w:color="auto" w:fill="B2A1C7" w:themeFill="accent4" w:themeFillTint="99"/>
              </w:tcPr>
            </w:tcPrChange>
          </w:tcPr>
          <w:p w14:paraId="40D1A015" w14:textId="77777777" w:rsidR="00813127" w:rsidRPr="00517659" w:rsidRDefault="00813127" w:rsidP="00B613CD">
            <w:pPr>
              <w:jc w:val="center"/>
              <w:rPr>
                <w:b/>
              </w:rPr>
            </w:pPr>
            <w:r w:rsidRPr="00517659">
              <w:rPr>
                <w:b/>
              </w:rPr>
              <w:t>Po</w:t>
            </w:r>
            <w:r>
              <w:rPr>
                <w:b/>
              </w:rPr>
              <w:t>dmienky využitia národného projektu</w:t>
            </w:r>
          </w:p>
        </w:tc>
      </w:tr>
      <w:tr w:rsidR="00813127" w14:paraId="04439C31" w14:textId="77777777" w:rsidTr="00641B11">
        <w:trPr>
          <w:jc w:val="center"/>
          <w:trPrChange w:id="117" w:author="Autor">
            <w:trPr>
              <w:jc w:val="center"/>
            </w:trPr>
          </w:trPrChange>
        </w:trPr>
        <w:tc>
          <w:tcPr>
            <w:tcW w:w="6897" w:type="dxa"/>
            <w:gridSpan w:val="3"/>
            <w:tcPrChange w:id="118" w:author="Autor">
              <w:tcPr>
                <w:tcW w:w="6897" w:type="dxa"/>
                <w:gridSpan w:val="3"/>
              </w:tcPr>
            </w:tcPrChange>
          </w:tcPr>
          <w:p w14:paraId="57AD0E32" w14:textId="77777777" w:rsidR="00813127" w:rsidRDefault="00813127" w:rsidP="00B613CD"/>
        </w:tc>
        <w:tc>
          <w:tcPr>
            <w:tcW w:w="3029" w:type="dxa"/>
            <w:shd w:val="clear" w:color="auto" w:fill="FFFFFF" w:themeFill="background1"/>
            <w:tcPrChange w:id="119" w:author="Autor">
              <w:tcPr>
                <w:tcW w:w="3029" w:type="dxa"/>
                <w:shd w:val="clear" w:color="auto" w:fill="FFFFFF" w:themeFill="background1"/>
              </w:tcPr>
            </w:tcPrChange>
          </w:tcPr>
          <w:p w14:paraId="25067858" w14:textId="77777777" w:rsidR="00813127" w:rsidRPr="0024799D" w:rsidRDefault="00813127" w:rsidP="00B613CD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813127" w14:paraId="69E69904" w14:textId="77777777" w:rsidTr="00641B11">
        <w:trPr>
          <w:jc w:val="center"/>
          <w:trPrChange w:id="120" w:author="Autor">
            <w:trPr>
              <w:jc w:val="center"/>
            </w:trPr>
          </w:trPrChange>
        </w:trPr>
        <w:tc>
          <w:tcPr>
            <w:tcW w:w="4851" w:type="dxa"/>
            <w:gridSpan w:val="2"/>
            <w:shd w:val="clear" w:color="auto" w:fill="E5DFEC" w:themeFill="accent4" w:themeFillTint="33"/>
            <w:tcPrChange w:id="121" w:author="Autor">
              <w:tcPr>
                <w:tcW w:w="4851" w:type="dxa"/>
                <w:gridSpan w:val="2"/>
                <w:shd w:val="clear" w:color="auto" w:fill="E5DFEC" w:themeFill="accent4" w:themeFillTint="33"/>
              </w:tcPr>
            </w:tcPrChange>
          </w:tcPr>
          <w:p w14:paraId="30CBBD92" w14:textId="77777777" w:rsidR="00813127" w:rsidRDefault="00813127" w:rsidP="00B613CD">
            <w:r>
              <w:t>1. Splnenie podmienok podľa § 26 ods. 1 zákona o príspevku z EŠIF na realizáciu projektu formou národného projektu</w:t>
            </w:r>
          </w:p>
        </w:tc>
        <w:sdt>
          <w:sdtPr>
            <w:id w:val="1346210765"/>
            <w:placeholder>
              <w:docPart w:val="71329A83B0F24266B66A7D0E96AEF24E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2046" w:type="dxa"/>
                <w:tcPrChange w:id="122" w:author="Autor">
                  <w:tcPr>
                    <w:tcW w:w="2046" w:type="dxa"/>
                  </w:tcPr>
                </w:tcPrChange>
              </w:tcPr>
              <w:p w14:paraId="1334659B" w14:textId="77777777" w:rsidR="00813127" w:rsidRDefault="00813127" w:rsidP="00B613CD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  <w:tcPrChange w:id="123" w:author="Autor">
              <w:tcPr>
                <w:tcW w:w="3029" w:type="dxa"/>
              </w:tcPr>
            </w:tcPrChange>
          </w:tcPr>
          <w:p w14:paraId="5C2A9D6F" w14:textId="77777777" w:rsidR="00813127" w:rsidRDefault="00813127" w:rsidP="00B613CD"/>
        </w:tc>
      </w:tr>
      <w:tr w:rsidR="00813127" w14:paraId="7F5CB9DF" w14:textId="77777777" w:rsidTr="00641B11">
        <w:trPr>
          <w:jc w:val="center"/>
          <w:trPrChange w:id="124" w:author="Autor">
            <w:trPr>
              <w:jc w:val="center"/>
            </w:trPr>
          </w:trPrChange>
        </w:trPr>
        <w:tc>
          <w:tcPr>
            <w:tcW w:w="9926" w:type="dxa"/>
            <w:gridSpan w:val="4"/>
            <w:shd w:val="clear" w:color="auto" w:fill="B2A1C7" w:themeFill="accent4" w:themeFillTint="99"/>
            <w:tcPrChange w:id="125" w:author="Autor">
              <w:tcPr>
                <w:tcW w:w="9926" w:type="dxa"/>
                <w:gridSpan w:val="4"/>
                <w:shd w:val="clear" w:color="auto" w:fill="B2A1C7" w:themeFill="accent4" w:themeFillTint="99"/>
              </w:tcPr>
            </w:tcPrChange>
          </w:tcPr>
          <w:p w14:paraId="4E892BA8" w14:textId="77777777" w:rsidR="00813127" w:rsidRPr="00517659" w:rsidRDefault="00813127" w:rsidP="00B613CD">
            <w:pPr>
              <w:jc w:val="center"/>
              <w:rPr>
                <w:b/>
              </w:rPr>
            </w:pPr>
            <w:r w:rsidRPr="00517659">
              <w:rPr>
                <w:b/>
              </w:rPr>
              <w:t>Formálne náležitosti výzvy na predkladanie projektových zámerov/výzvy/vyzvania</w:t>
            </w:r>
          </w:p>
        </w:tc>
      </w:tr>
      <w:tr w:rsidR="00813127" w14:paraId="4FFA36F7" w14:textId="77777777" w:rsidTr="00641B11">
        <w:trPr>
          <w:jc w:val="center"/>
          <w:trPrChange w:id="126" w:author="Autor">
            <w:trPr>
              <w:jc w:val="center"/>
            </w:trPr>
          </w:trPrChange>
        </w:trPr>
        <w:tc>
          <w:tcPr>
            <w:tcW w:w="6897" w:type="dxa"/>
            <w:gridSpan w:val="3"/>
            <w:tcPrChange w:id="127" w:author="Autor">
              <w:tcPr>
                <w:tcW w:w="6897" w:type="dxa"/>
                <w:gridSpan w:val="3"/>
              </w:tcPr>
            </w:tcPrChange>
          </w:tcPr>
          <w:p w14:paraId="2353AB28" w14:textId="77777777" w:rsidR="00813127" w:rsidRPr="00412246" w:rsidRDefault="00813127" w:rsidP="00B613CD"/>
        </w:tc>
        <w:tc>
          <w:tcPr>
            <w:tcW w:w="3029" w:type="dxa"/>
            <w:tcPrChange w:id="128" w:author="Autor">
              <w:tcPr>
                <w:tcW w:w="3029" w:type="dxa"/>
              </w:tcPr>
            </w:tcPrChange>
          </w:tcPr>
          <w:p w14:paraId="5BD9DCD8" w14:textId="77777777" w:rsidR="00813127" w:rsidRPr="0024799D" w:rsidRDefault="00813127" w:rsidP="00B613CD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813127" w14:paraId="1BF93714" w14:textId="77777777" w:rsidTr="00641B11">
        <w:trPr>
          <w:jc w:val="center"/>
          <w:trPrChange w:id="129" w:author="Autor">
            <w:trPr>
              <w:jc w:val="center"/>
            </w:trPr>
          </w:trPrChange>
        </w:trPr>
        <w:tc>
          <w:tcPr>
            <w:tcW w:w="4851" w:type="dxa"/>
            <w:gridSpan w:val="2"/>
            <w:shd w:val="clear" w:color="auto" w:fill="E5DFEC" w:themeFill="accent4" w:themeFillTint="33"/>
            <w:tcPrChange w:id="130" w:author="Autor">
              <w:tcPr>
                <w:tcW w:w="4851" w:type="dxa"/>
                <w:gridSpan w:val="2"/>
                <w:shd w:val="clear" w:color="auto" w:fill="E5DFEC" w:themeFill="accent4" w:themeFillTint="33"/>
              </w:tcPr>
            </w:tcPrChange>
          </w:tcPr>
          <w:p w14:paraId="4D1B7C2B" w14:textId="77777777" w:rsidR="00813127" w:rsidRPr="00412246" w:rsidRDefault="00813127" w:rsidP="00B613CD">
            <w:pPr>
              <w:ind w:left="249" w:hanging="249"/>
            </w:pPr>
            <w:r w:rsidRPr="00412246">
              <w:t>1. Názov RO</w:t>
            </w:r>
            <w:r w:rsidRPr="00412246">
              <w:rPr>
                <w:rStyle w:val="Odkaznapoznmkupodiarou"/>
              </w:rPr>
              <w:footnoteReference w:id="5"/>
            </w:r>
            <w:r w:rsidRPr="00412246">
              <w:t>, ktorý výzvu vyhlasuje</w:t>
            </w:r>
          </w:p>
        </w:tc>
        <w:sdt>
          <w:sdtPr>
            <w:id w:val="1890369324"/>
            <w:placeholder>
              <w:docPart w:val="0AFDD462BDBB459097032FD98CB4C90E"/>
            </w:placeholder>
            <w:showingPlcHdr/>
            <w:comboBox>
              <w:listItem w:displayText="je uvedený" w:value="je uvedený"/>
              <w:listItem w:displayText="nie je uvedený" w:value="nie je uvedený"/>
            </w:comboBox>
          </w:sdtPr>
          <w:sdtEndPr/>
          <w:sdtContent>
            <w:tc>
              <w:tcPr>
                <w:tcW w:w="2046" w:type="dxa"/>
                <w:tcPrChange w:id="133" w:author="Autor">
                  <w:tcPr>
                    <w:tcW w:w="2046" w:type="dxa"/>
                  </w:tcPr>
                </w:tcPrChange>
              </w:tcPr>
              <w:p w14:paraId="327760AD" w14:textId="77777777" w:rsidR="00813127" w:rsidRPr="00412246" w:rsidRDefault="00813127" w:rsidP="00B613CD">
                <w:r w:rsidRPr="00412246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  <w:tcPrChange w:id="134" w:author="Autor">
              <w:tcPr>
                <w:tcW w:w="3029" w:type="dxa"/>
              </w:tcPr>
            </w:tcPrChange>
          </w:tcPr>
          <w:p w14:paraId="28C4ABA2" w14:textId="77777777" w:rsidR="00813127" w:rsidRDefault="00813127" w:rsidP="00B613CD"/>
        </w:tc>
      </w:tr>
      <w:tr w:rsidR="00813127" w14:paraId="2BD0C5C5" w14:textId="77777777" w:rsidTr="00641B11">
        <w:trPr>
          <w:jc w:val="center"/>
          <w:trPrChange w:id="135" w:author="Autor">
            <w:trPr>
              <w:jc w:val="center"/>
            </w:trPr>
          </w:trPrChange>
        </w:trPr>
        <w:tc>
          <w:tcPr>
            <w:tcW w:w="4851" w:type="dxa"/>
            <w:gridSpan w:val="2"/>
            <w:shd w:val="clear" w:color="auto" w:fill="E5DFEC" w:themeFill="accent4" w:themeFillTint="33"/>
            <w:tcPrChange w:id="136" w:author="Autor">
              <w:tcPr>
                <w:tcW w:w="4851" w:type="dxa"/>
                <w:gridSpan w:val="2"/>
                <w:shd w:val="clear" w:color="auto" w:fill="E5DFEC" w:themeFill="accent4" w:themeFillTint="33"/>
              </w:tcPr>
            </w:tcPrChange>
          </w:tcPr>
          <w:p w14:paraId="42C2A9D8" w14:textId="77777777" w:rsidR="00813127" w:rsidRPr="00412246" w:rsidRDefault="00813127" w:rsidP="00B613CD">
            <w:pPr>
              <w:ind w:left="249" w:hanging="249"/>
            </w:pPr>
            <w:r w:rsidRPr="00412246">
              <w:t>2. Dátum vyhlásenia výzvy</w:t>
            </w:r>
          </w:p>
        </w:tc>
        <w:tc>
          <w:tcPr>
            <w:tcW w:w="2046" w:type="dxa"/>
            <w:tcPrChange w:id="137" w:author="Autor">
              <w:tcPr>
                <w:tcW w:w="2046" w:type="dxa"/>
              </w:tcPr>
            </w:tcPrChange>
          </w:tcPr>
          <w:p w14:paraId="40FAAA6C" w14:textId="77777777" w:rsidR="00813127" w:rsidRPr="00412246" w:rsidRDefault="00022ACE" w:rsidP="00B613CD">
            <w:sdt>
              <w:sdtPr>
                <w:id w:val="698515128"/>
                <w:placeholder>
                  <w:docPart w:val="AD1E873620184CD5ACC8C5017DC448A1"/>
                </w:placeholder>
                <w:showingPlcHdr/>
                <w:comboBox>
                  <w:listItem w:displayText="je uvedený" w:value="je uvedený"/>
                  <w:listItem w:displayText="nie je uvedený" w:value="nie je uvedený"/>
                </w:comboBox>
              </w:sdtPr>
              <w:sdtEndPr/>
              <w:sdtContent>
                <w:r w:rsidR="0034315E" w:rsidRPr="00412246">
                  <w:rPr>
                    <w:rStyle w:val="Zstupntext"/>
                  </w:rPr>
                  <w:t>Vyberte položku.</w:t>
                </w:r>
              </w:sdtContent>
            </w:sdt>
            <w:r w:rsidR="0034315E" w:rsidDel="0034315E">
              <w:t xml:space="preserve"> </w:t>
            </w:r>
          </w:p>
        </w:tc>
        <w:tc>
          <w:tcPr>
            <w:tcW w:w="3029" w:type="dxa"/>
            <w:tcPrChange w:id="138" w:author="Autor">
              <w:tcPr>
                <w:tcW w:w="3029" w:type="dxa"/>
              </w:tcPr>
            </w:tcPrChange>
          </w:tcPr>
          <w:p w14:paraId="6B68BABD" w14:textId="77777777" w:rsidR="00813127" w:rsidRDefault="00813127" w:rsidP="00B613CD"/>
        </w:tc>
      </w:tr>
      <w:tr w:rsidR="00813127" w14:paraId="755706FE" w14:textId="77777777" w:rsidTr="00641B11">
        <w:trPr>
          <w:jc w:val="center"/>
          <w:trPrChange w:id="139" w:author="Autor">
            <w:trPr>
              <w:jc w:val="center"/>
            </w:trPr>
          </w:trPrChange>
        </w:trPr>
        <w:tc>
          <w:tcPr>
            <w:tcW w:w="4851" w:type="dxa"/>
            <w:gridSpan w:val="2"/>
            <w:shd w:val="clear" w:color="auto" w:fill="E5DFEC" w:themeFill="accent4" w:themeFillTint="33"/>
            <w:tcPrChange w:id="140" w:author="Autor">
              <w:tcPr>
                <w:tcW w:w="4851" w:type="dxa"/>
                <w:gridSpan w:val="2"/>
                <w:shd w:val="clear" w:color="auto" w:fill="E5DFEC" w:themeFill="accent4" w:themeFillTint="33"/>
              </w:tcPr>
            </w:tcPrChange>
          </w:tcPr>
          <w:p w14:paraId="033FD9A2" w14:textId="77777777" w:rsidR="00813127" w:rsidRPr="00412246" w:rsidRDefault="00813127">
            <w:pPr>
              <w:ind w:left="249" w:hanging="249"/>
            </w:pPr>
            <w:r w:rsidRPr="00412246">
              <w:t>3. Dátum uzavretia výzvy/skutočnosť pre</w:t>
            </w:r>
            <w:r w:rsidR="0034315E">
              <w:t> </w:t>
            </w:r>
            <w:r w:rsidRPr="00412246">
              <w:t>uzavretie výzvy</w:t>
            </w:r>
          </w:p>
        </w:tc>
        <w:sdt>
          <w:sdtPr>
            <w:id w:val="1928694449"/>
            <w:placeholder>
              <w:docPart w:val="0AFDD462BDBB459097032FD98CB4C90E"/>
            </w:placeholder>
            <w:showingPlcHdr/>
            <w:comboBox>
              <w:listItem w:displayText="je uvedený dátum" w:value="je uvedený dátum"/>
              <w:listItem w:displayText="nie je uvedený dátum" w:value="nie je uvedený dátum"/>
              <w:listItem w:displayText="otvorena výzva - uvedenie skutočnosti" w:value="otvorena výzva - uvedenie skutočnosti"/>
            </w:comboBox>
          </w:sdtPr>
          <w:sdtEndPr/>
          <w:sdtContent>
            <w:tc>
              <w:tcPr>
                <w:tcW w:w="2046" w:type="dxa"/>
                <w:tcPrChange w:id="141" w:author="Autor">
                  <w:tcPr>
                    <w:tcW w:w="2046" w:type="dxa"/>
                  </w:tcPr>
                </w:tcPrChange>
              </w:tcPr>
              <w:p w14:paraId="438CBEC5" w14:textId="77777777" w:rsidR="00813127" w:rsidRPr="00412246" w:rsidRDefault="00B432F8" w:rsidP="00B613CD">
                <w:r w:rsidRPr="00412246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  <w:tcPrChange w:id="142" w:author="Autor">
              <w:tcPr>
                <w:tcW w:w="3029" w:type="dxa"/>
              </w:tcPr>
            </w:tcPrChange>
          </w:tcPr>
          <w:p w14:paraId="097F57C6" w14:textId="77777777" w:rsidR="00813127" w:rsidRDefault="00813127" w:rsidP="00B613CD"/>
        </w:tc>
      </w:tr>
      <w:tr w:rsidR="00813127" w14:paraId="6230BF60" w14:textId="77777777" w:rsidTr="00641B11">
        <w:trPr>
          <w:jc w:val="center"/>
          <w:trPrChange w:id="143" w:author="Autor">
            <w:trPr>
              <w:jc w:val="center"/>
            </w:trPr>
          </w:trPrChange>
        </w:trPr>
        <w:tc>
          <w:tcPr>
            <w:tcW w:w="4851" w:type="dxa"/>
            <w:gridSpan w:val="2"/>
            <w:shd w:val="clear" w:color="auto" w:fill="E5DFEC" w:themeFill="accent4" w:themeFillTint="33"/>
            <w:tcPrChange w:id="144" w:author="Autor">
              <w:tcPr>
                <w:tcW w:w="4851" w:type="dxa"/>
                <w:gridSpan w:val="2"/>
                <w:shd w:val="clear" w:color="auto" w:fill="E5DFEC" w:themeFill="accent4" w:themeFillTint="33"/>
              </w:tcPr>
            </w:tcPrChange>
          </w:tcPr>
          <w:p w14:paraId="26B423BA" w14:textId="77777777" w:rsidR="00813127" w:rsidRPr="00412246" w:rsidRDefault="00813127" w:rsidP="00B613CD">
            <w:pPr>
              <w:ind w:left="249" w:hanging="249"/>
            </w:pPr>
            <w:r w:rsidRPr="00190B2C">
              <w:t>4. Indikatívna výška finančných prostriedkov určených na vyčerpanie (zdroje EÚ)</w:t>
            </w:r>
          </w:p>
        </w:tc>
        <w:tc>
          <w:tcPr>
            <w:tcW w:w="2046" w:type="dxa"/>
            <w:tcPrChange w:id="145" w:author="Autor">
              <w:tcPr>
                <w:tcW w:w="2046" w:type="dxa"/>
              </w:tcPr>
            </w:tcPrChange>
          </w:tcPr>
          <w:p w14:paraId="67CB6E4F" w14:textId="77777777" w:rsidR="00813127" w:rsidRPr="00412246" w:rsidRDefault="00022ACE" w:rsidP="00B613CD">
            <w:sdt>
              <w:sdtPr>
                <w:id w:val="313915183"/>
                <w:placeholder>
                  <w:docPart w:val="30B6B37DA63541CF97B6E59761377BCF"/>
                </w:placeholder>
                <w:showingPlcHdr/>
                <w:comboBox>
                  <w:listItem w:displayText="je uvedená" w:value="je uvedená"/>
                  <w:listItem w:displayText="nie je uvedená" w:value="nie je uvedená"/>
                </w:comboBox>
              </w:sdtPr>
              <w:sdtEndPr/>
              <w:sdtContent>
                <w:r w:rsidR="0034315E" w:rsidRPr="00412246">
                  <w:rPr>
                    <w:rStyle w:val="Zstupntext"/>
                  </w:rPr>
                  <w:t>Vyberte položku.</w:t>
                </w:r>
              </w:sdtContent>
            </w:sdt>
            <w:r w:rsidR="0034315E" w:rsidDel="0034315E">
              <w:t xml:space="preserve"> </w:t>
            </w:r>
          </w:p>
        </w:tc>
        <w:tc>
          <w:tcPr>
            <w:tcW w:w="3029" w:type="dxa"/>
            <w:tcPrChange w:id="146" w:author="Autor">
              <w:tcPr>
                <w:tcW w:w="3029" w:type="dxa"/>
              </w:tcPr>
            </w:tcPrChange>
          </w:tcPr>
          <w:p w14:paraId="0253C171" w14:textId="77777777" w:rsidR="00813127" w:rsidRDefault="00813127" w:rsidP="00B613CD"/>
        </w:tc>
      </w:tr>
      <w:tr w:rsidR="00813127" w14:paraId="74BF619C" w14:textId="77777777" w:rsidTr="00641B11">
        <w:trPr>
          <w:jc w:val="center"/>
          <w:trPrChange w:id="147" w:author="Autor">
            <w:trPr>
              <w:jc w:val="center"/>
            </w:trPr>
          </w:trPrChange>
        </w:trPr>
        <w:tc>
          <w:tcPr>
            <w:tcW w:w="4851" w:type="dxa"/>
            <w:gridSpan w:val="2"/>
            <w:shd w:val="clear" w:color="auto" w:fill="E5DFEC" w:themeFill="accent4" w:themeFillTint="33"/>
            <w:tcPrChange w:id="148" w:author="Autor">
              <w:tcPr>
                <w:tcW w:w="4851" w:type="dxa"/>
                <w:gridSpan w:val="2"/>
                <w:shd w:val="clear" w:color="auto" w:fill="E5DFEC" w:themeFill="accent4" w:themeFillTint="33"/>
              </w:tcPr>
            </w:tcPrChange>
          </w:tcPr>
          <w:p w14:paraId="032AAFFB" w14:textId="77777777" w:rsidR="00813127" w:rsidRPr="00412246" w:rsidRDefault="00813127" w:rsidP="00B613CD">
            <w:pPr>
              <w:ind w:left="249" w:hanging="249"/>
            </w:pPr>
            <w:r w:rsidRPr="00412246">
              <w:t>5. Financovanie projektu</w:t>
            </w:r>
          </w:p>
        </w:tc>
        <w:sdt>
          <w:sdtPr>
            <w:id w:val="-178501215"/>
            <w:placeholder>
              <w:docPart w:val="CBB330DD32C6473081230AD870D730E1"/>
            </w:placeholder>
            <w:showingPlcHdr/>
            <w:comboBox>
              <w:listItem w:displayText="je uvedené" w:value="je uvedené"/>
              <w:listItem w:displayText="nie je uvedené" w:value="nie je uvedené"/>
            </w:comboBox>
          </w:sdtPr>
          <w:sdtEndPr/>
          <w:sdtContent>
            <w:tc>
              <w:tcPr>
                <w:tcW w:w="2046" w:type="dxa"/>
                <w:tcPrChange w:id="149" w:author="Autor">
                  <w:tcPr>
                    <w:tcW w:w="2046" w:type="dxa"/>
                  </w:tcPr>
                </w:tcPrChange>
              </w:tcPr>
              <w:p w14:paraId="17ADDC18" w14:textId="77777777" w:rsidR="00813127" w:rsidRPr="00412246" w:rsidRDefault="00813127" w:rsidP="00B613CD">
                <w:r w:rsidRPr="00412246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  <w:tcPrChange w:id="150" w:author="Autor">
              <w:tcPr>
                <w:tcW w:w="3029" w:type="dxa"/>
              </w:tcPr>
            </w:tcPrChange>
          </w:tcPr>
          <w:p w14:paraId="03E14922" w14:textId="77777777" w:rsidR="00813127" w:rsidRDefault="00813127" w:rsidP="00B613CD"/>
        </w:tc>
      </w:tr>
      <w:tr w:rsidR="00813127" w14:paraId="77D6BE14" w14:textId="77777777" w:rsidTr="00641B11">
        <w:trPr>
          <w:jc w:val="center"/>
          <w:trPrChange w:id="151" w:author="Autor">
            <w:trPr>
              <w:jc w:val="center"/>
            </w:trPr>
          </w:trPrChange>
        </w:trPr>
        <w:tc>
          <w:tcPr>
            <w:tcW w:w="4851" w:type="dxa"/>
            <w:gridSpan w:val="2"/>
            <w:shd w:val="clear" w:color="auto" w:fill="E5DFEC" w:themeFill="accent4" w:themeFillTint="33"/>
            <w:tcPrChange w:id="152" w:author="Autor">
              <w:tcPr>
                <w:tcW w:w="4851" w:type="dxa"/>
                <w:gridSpan w:val="2"/>
                <w:shd w:val="clear" w:color="auto" w:fill="E5DFEC" w:themeFill="accent4" w:themeFillTint="33"/>
              </w:tcPr>
            </w:tcPrChange>
          </w:tcPr>
          <w:p w14:paraId="6D1089B7" w14:textId="77777777" w:rsidR="00813127" w:rsidRPr="00412246" w:rsidRDefault="00813127" w:rsidP="00B613CD">
            <w:pPr>
              <w:ind w:left="249" w:hanging="249"/>
            </w:pPr>
            <w:r w:rsidRPr="00412246">
              <w:t>6. Časový harmonogram konania o ŽoNFP, vrátane lehoty na vydanie rozhodnutí</w:t>
            </w:r>
          </w:p>
        </w:tc>
        <w:tc>
          <w:tcPr>
            <w:tcW w:w="2046" w:type="dxa"/>
            <w:tcPrChange w:id="153" w:author="Autor">
              <w:tcPr>
                <w:tcW w:w="2046" w:type="dxa"/>
              </w:tcPr>
            </w:tcPrChange>
          </w:tcPr>
          <w:p w14:paraId="2E802EFD" w14:textId="77777777" w:rsidR="00813127" w:rsidRPr="00412246" w:rsidRDefault="00022ACE" w:rsidP="00366586">
            <w:sdt>
              <w:sdtPr>
                <w:id w:val="-1518536137"/>
                <w:placeholder>
                  <w:docPart w:val="AFF24019268845D99345ECBA389BE56D"/>
                </w:placeholder>
                <w:showingPlcHdr/>
                <w:comboBox>
                  <w:listItem w:displayText="je uvedený" w:value="je uvedený"/>
                  <w:listItem w:displayText="nie je uvedený" w:value="nie je uvedený"/>
                </w:comboBox>
              </w:sdtPr>
              <w:sdtEndPr/>
              <w:sdtContent>
                <w:r w:rsidR="00366586" w:rsidRPr="00412246">
                  <w:rPr>
                    <w:rStyle w:val="Zstupntext"/>
                  </w:rPr>
                  <w:t>Vyberte položku.</w:t>
                </w:r>
              </w:sdtContent>
            </w:sdt>
          </w:p>
        </w:tc>
        <w:tc>
          <w:tcPr>
            <w:tcW w:w="3029" w:type="dxa"/>
            <w:tcPrChange w:id="154" w:author="Autor">
              <w:tcPr>
                <w:tcW w:w="3029" w:type="dxa"/>
              </w:tcPr>
            </w:tcPrChange>
          </w:tcPr>
          <w:p w14:paraId="06975CFB" w14:textId="77777777" w:rsidR="00813127" w:rsidRDefault="00813127" w:rsidP="00B613CD"/>
        </w:tc>
      </w:tr>
      <w:tr w:rsidR="00813127" w:rsidRPr="004E7E5F" w14:paraId="0A62B993" w14:textId="77777777" w:rsidTr="00641B11">
        <w:trPr>
          <w:jc w:val="center"/>
          <w:trPrChange w:id="155" w:author="Autor">
            <w:trPr>
              <w:jc w:val="center"/>
            </w:trPr>
          </w:trPrChange>
        </w:trPr>
        <w:tc>
          <w:tcPr>
            <w:tcW w:w="4851" w:type="dxa"/>
            <w:gridSpan w:val="2"/>
            <w:shd w:val="clear" w:color="auto" w:fill="E5DFEC" w:themeFill="accent4" w:themeFillTint="33"/>
            <w:tcPrChange w:id="156" w:author="Autor">
              <w:tcPr>
                <w:tcW w:w="4851" w:type="dxa"/>
                <w:gridSpan w:val="2"/>
                <w:shd w:val="clear" w:color="auto" w:fill="E5DFEC" w:themeFill="accent4" w:themeFillTint="33"/>
              </w:tcPr>
            </w:tcPrChange>
          </w:tcPr>
          <w:p w14:paraId="04470E9D" w14:textId="77777777" w:rsidR="00813127" w:rsidRPr="00412246" w:rsidRDefault="00813127" w:rsidP="00B613CD">
            <w:pPr>
              <w:ind w:left="249" w:hanging="249"/>
            </w:pPr>
            <w:r w:rsidRPr="00412246">
              <w:t>7. Miesto a spôsob podania ŽoNFP</w:t>
            </w:r>
          </w:p>
        </w:tc>
        <w:tc>
          <w:tcPr>
            <w:tcW w:w="2046" w:type="dxa"/>
            <w:tcPrChange w:id="157" w:author="Autor">
              <w:tcPr>
                <w:tcW w:w="2046" w:type="dxa"/>
              </w:tcPr>
            </w:tcPrChange>
          </w:tcPr>
          <w:p w14:paraId="35084E90" w14:textId="77777777" w:rsidR="00813127" w:rsidRPr="00412246" w:rsidRDefault="0034315E" w:rsidP="00B613CD">
            <w:r>
              <w:t xml:space="preserve"> </w:t>
            </w:r>
            <w:sdt>
              <w:sdtPr>
                <w:id w:val="2060970244"/>
                <w:placeholder>
                  <w:docPart w:val="C677A216D9C94668B7AA7EE72F65E3EC"/>
                </w:placeholder>
                <w:showingPlcHdr/>
                <w:comboBox>
                  <w:listItem w:displayText="je uvedené" w:value="je uvedené"/>
                  <w:listItem w:displayText="nie je uvedené" w:value="nie je uvedené"/>
                </w:comboBox>
              </w:sdtPr>
              <w:sdtEndPr/>
              <w:sdtContent>
                <w:r w:rsidRPr="00412246">
                  <w:rPr>
                    <w:rStyle w:val="Zstupntext"/>
                  </w:rPr>
                  <w:t>Vyberte položku.</w:t>
                </w:r>
              </w:sdtContent>
            </w:sdt>
          </w:p>
        </w:tc>
        <w:tc>
          <w:tcPr>
            <w:tcW w:w="3029" w:type="dxa"/>
            <w:tcPrChange w:id="158" w:author="Autor">
              <w:tcPr>
                <w:tcW w:w="3029" w:type="dxa"/>
              </w:tcPr>
            </w:tcPrChange>
          </w:tcPr>
          <w:p w14:paraId="1ABAC6A0" w14:textId="77777777" w:rsidR="00813127" w:rsidRPr="00190B2C" w:rsidRDefault="00813127" w:rsidP="00B613CD">
            <w:pPr>
              <w:rPr>
                <w:highlight w:val="yellow"/>
              </w:rPr>
            </w:pPr>
          </w:p>
        </w:tc>
      </w:tr>
      <w:tr w:rsidR="00813127" w14:paraId="5300D106" w14:textId="77777777" w:rsidTr="00641B11">
        <w:trPr>
          <w:jc w:val="center"/>
          <w:trPrChange w:id="159" w:author="Autor">
            <w:trPr>
              <w:jc w:val="center"/>
            </w:trPr>
          </w:trPrChange>
        </w:trPr>
        <w:tc>
          <w:tcPr>
            <w:tcW w:w="4851" w:type="dxa"/>
            <w:gridSpan w:val="2"/>
            <w:shd w:val="clear" w:color="auto" w:fill="E5DFEC" w:themeFill="accent4" w:themeFillTint="33"/>
            <w:tcPrChange w:id="160" w:author="Autor">
              <w:tcPr>
                <w:tcW w:w="4851" w:type="dxa"/>
                <w:gridSpan w:val="2"/>
                <w:shd w:val="clear" w:color="auto" w:fill="E5DFEC" w:themeFill="accent4" w:themeFillTint="33"/>
              </w:tcPr>
            </w:tcPrChange>
          </w:tcPr>
          <w:p w14:paraId="087600E4" w14:textId="77777777" w:rsidR="00813127" w:rsidRPr="00412246" w:rsidRDefault="00066926" w:rsidP="00B613CD">
            <w:pPr>
              <w:ind w:left="249" w:hanging="249"/>
            </w:pPr>
            <w:r>
              <w:t>8</w:t>
            </w:r>
            <w:r w:rsidR="00813127" w:rsidRPr="00412246">
              <w:t>. Kontaktné údaje RO a spôsob komunikácie s RO</w:t>
            </w:r>
          </w:p>
        </w:tc>
        <w:tc>
          <w:tcPr>
            <w:tcW w:w="2046" w:type="dxa"/>
            <w:tcPrChange w:id="161" w:author="Autor">
              <w:tcPr>
                <w:tcW w:w="2046" w:type="dxa"/>
              </w:tcPr>
            </w:tcPrChange>
          </w:tcPr>
          <w:p w14:paraId="320CDF0E" w14:textId="77777777" w:rsidR="00813127" w:rsidRPr="00412246" w:rsidRDefault="0034315E" w:rsidP="00B613CD">
            <w:r>
              <w:t xml:space="preserve"> </w:t>
            </w:r>
            <w:sdt>
              <w:sdtPr>
                <w:id w:val="15434384"/>
                <w:placeholder>
                  <w:docPart w:val="301F72F679B046D8B544D5AD7CB95D55"/>
                </w:placeholder>
                <w:showingPlcHdr/>
                <w:comboBox>
                  <w:listItem w:displayText="sú uvedené" w:value="sú uvedené"/>
                  <w:listItem w:displayText="nie sú uvedené" w:value="nie sú uvedené"/>
                </w:comboBox>
              </w:sdtPr>
              <w:sdtEndPr/>
              <w:sdtContent>
                <w:r w:rsidRPr="00412246">
                  <w:rPr>
                    <w:rStyle w:val="Zstupntext"/>
                  </w:rPr>
                  <w:t>Vyberte položku.</w:t>
                </w:r>
              </w:sdtContent>
            </w:sdt>
          </w:p>
        </w:tc>
        <w:tc>
          <w:tcPr>
            <w:tcW w:w="3029" w:type="dxa"/>
            <w:tcPrChange w:id="162" w:author="Autor">
              <w:tcPr>
                <w:tcW w:w="3029" w:type="dxa"/>
              </w:tcPr>
            </w:tcPrChange>
          </w:tcPr>
          <w:p w14:paraId="32D5E6B7" w14:textId="77777777" w:rsidR="00813127" w:rsidRDefault="00813127" w:rsidP="00B613CD"/>
        </w:tc>
      </w:tr>
      <w:tr w:rsidR="00813127" w14:paraId="2D4F9812" w14:textId="77777777" w:rsidTr="00641B11">
        <w:trPr>
          <w:jc w:val="center"/>
          <w:trPrChange w:id="163" w:author="Autor">
            <w:trPr>
              <w:jc w:val="center"/>
            </w:trPr>
          </w:trPrChange>
        </w:trPr>
        <w:tc>
          <w:tcPr>
            <w:tcW w:w="9926" w:type="dxa"/>
            <w:gridSpan w:val="4"/>
            <w:shd w:val="clear" w:color="auto" w:fill="E5DFEC" w:themeFill="accent4" w:themeFillTint="33"/>
            <w:tcPrChange w:id="164" w:author="Autor">
              <w:tcPr>
                <w:tcW w:w="9926" w:type="dxa"/>
                <w:gridSpan w:val="4"/>
                <w:shd w:val="clear" w:color="auto" w:fill="E5DFEC" w:themeFill="accent4" w:themeFillTint="33"/>
              </w:tcPr>
            </w:tcPrChange>
          </w:tcPr>
          <w:p w14:paraId="615FA526" w14:textId="77777777" w:rsidR="00813127" w:rsidRPr="00412246" w:rsidRDefault="00066926" w:rsidP="00B613CD">
            <w:pPr>
              <w:ind w:left="249" w:hanging="249"/>
            </w:pPr>
            <w:r>
              <w:t>9</w:t>
            </w:r>
            <w:r w:rsidR="00813127" w:rsidRPr="00412246">
              <w:t xml:space="preserve">. Ďalšie formálne náležitosti: </w:t>
            </w:r>
          </w:p>
        </w:tc>
      </w:tr>
      <w:tr w:rsidR="00813127" w14:paraId="72735D9B" w14:textId="77777777" w:rsidTr="00641B11">
        <w:trPr>
          <w:jc w:val="center"/>
          <w:trPrChange w:id="165" w:author="Autor">
            <w:trPr>
              <w:jc w:val="center"/>
            </w:trPr>
          </w:trPrChange>
        </w:trPr>
        <w:tc>
          <w:tcPr>
            <w:tcW w:w="4851" w:type="dxa"/>
            <w:gridSpan w:val="2"/>
            <w:shd w:val="clear" w:color="auto" w:fill="E5DFEC" w:themeFill="accent4" w:themeFillTint="33"/>
            <w:tcPrChange w:id="166" w:author="Autor">
              <w:tcPr>
                <w:tcW w:w="4851" w:type="dxa"/>
                <w:gridSpan w:val="2"/>
                <w:shd w:val="clear" w:color="auto" w:fill="E5DFEC" w:themeFill="accent4" w:themeFillTint="33"/>
              </w:tcPr>
            </w:tcPrChange>
          </w:tcPr>
          <w:p w14:paraId="6189A847" w14:textId="6BAFE813" w:rsidR="00813127" w:rsidRDefault="00066926" w:rsidP="00B613CD">
            <w:pPr>
              <w:ind w:left="249" w:hanging="249"/>
            </w:pPr>
            <w:r>
              <w:t>9</w:t>
            </w:r>
            <w:r w:rsidR="00F43484">
              <w:t>a) Operačný program</w:t>
            </w:r>
            <w:del w:id="167" w:author="Autor">
              <w:r w:rsidR="00813127">
                <w:delText>,</w:delText>
              </w:r>
            </w:del>
          </w:p>
        </w:tc>
        <w:tc>
          <w:tcPr>
            <w:tcW w:w="2046" w:type="dxa"/>
            <w:tcPrChange w:id="168" w:author="Autor">
              <w:tcPr>
                <w:tcW w:w="2046" w:type="dxa"/>
              </w:tcPr>
            </w:tcPrChange>
          </w:tcPr>
          <w:p w14:paraId="79099F67" w14:textId="77777777" w:rsidR="00813127" w:rsidRDefault="0034315E" w:rsidP="00B613CD">
            <w:r>
              <w:t xml:space="preserve"> </w:t>
            </w:r>
            <w:sdt>
              <w:sdtPr>
                <w:id w:val="653957914"/>
                <w:placeholder>
                  <w:docPart w:val="4A3D5941D63B45F2B6C9EB4506CFC40A"/>
                </w:placeholder>
                <w:showingPlcHdr/>
                <w:comboBox>
                  <w:listItem w:displayText="je uvedený" w:value="je uvedený"/>
                  <w:listItem w:displayText="nie je uvedený" w:value="nie je uvedený"/>
                </w:comboBox>
              </w:sdtPr>
              <w:sdtEndPr/>
              <w:sdtContent>
                <w:r w:rsidRPr="00412246">
                  <w:rPr>
                    <w:rStyle w:val="Zstupntext"/>
                  </w:rPr>
                  <w:t>Vyberte položku.</w:t>
                </w:r>
              </w:sdtContent>
            </w:sdt>
          </w:p>
        </w:tc>
        <w:tc>
          <w:tcPr>
            <w:tcW w:w="3029" w:type="dxa"/>
            <w:tcPrChange w:id="169" w:author="Autor">
              <w:tcPr>
                <w:tcW w:w="3029" w:type="dxa"/>
              </w:tcPr>
            </w:tcPrChange>
          </w:tcPr>
          <w:p w14:paraId="01353D0A" w14:textId="77777777" w:rsidR="00813127" w:rsidRDefault="00813127" w:rsidP="00B613CD"/>
        </w:tc>
      </w:tr>
      <w:tr w:rsidR="00813127" w14:paraId="06FE4C1A" w14:textId="77777777" w:rsidTr="00641B11">
        <w:trPr>
          <w:jc w:val="center"/>
          <w:trPrChange w:id="170" w:author="Autor">
            <w:trPr>
              <w:jc w:val="center"/>
            </w:trPr>
          </w:trPrChange>
        </w:trPr>
        <w:tc>
          <w:tcPr>
            <w:tcW w:w="4851" w:type="dxa"/>
            <w:gridSpan w:val="2"/>
            <w:shd w:val="clear" w:color="auto" w:fill="E5DFEC" w:themeFill="accent4" w:themeFillTint="33"/>
            <w:tcPrChange w:id="171" w:author="Autor">
              <w:tcPr>
                <w:tcW w:w="4851" w:type="dxa"/>
                <w:gridSpan w:val="2"/>
                <w:shd w:val="clear" w:color="auto" w:fill="E5DFEC" w:themeFill="accent4" w:themeFillTint="33"/>
              </w:tcPr>
            </w:tcPrChange>
          </w:tcPr>
          <w:p w14:paraId="4EDAED42" w14:textId="77777777" w:rsidR="00813127" w:rsidRDefault="00066926" w:rsidP="00B613CD">
            <w:pPr>
              <w:ind w:left="249" w:hanging="249"/>
            </w:pPr>
            <w:r>
              <w:t>9</w:t>
            </w:r>
            <w:r w:rsidR="00813127">
              <w:t>b) Kód</w:t>
            </w:r>
          </w:p>
        </w:tc>
        <w:tc>
          <w:tcPr>
            <w:tcW w:w="2046" w:type="dxa"/>
            <w:tcPrChange w:id="172" w:author="Autor">
              <w:tcPr>
                <w:tcW w:w="2046" w:type="dxa"/>
              </w:tcPr>
            </w:tcPrChange>
          </w:tcPr>
          <w:p w14:paraId="3FCCDC36" w14:textId="77777777" w:rsidR="00813127" w:rsidRDefault="0034315E" w:rsidP="00B613CD">
            <w:r>
              <w:t xml:space="preserve"> </w:t>
            </w:r>
            <w:sdt>
              <w:sdtPr>
                <w:id w:val="983423523"/>
                <w:placeholder>
                  <w:docPart w:val="A770A189D3394ADE8FCE5B215B2BAE9B"/>
                </w:placeholder>
                <w:showingPlcHdr/>
                <w:comboBox>
                  <w:listItem w:displayText="je uvedený" w:value="je uvedený"/>
                  <w:listItem w:displayText="nie je uvedený" w:value="nie je uvedený"/>
                </w:comboBox>
              </w:sdtPr>
              <w:sdtEndPr/>
              <w:sdtContent>
                <w:r w:rsidRPr="00412246">
                  <w:rPr>
                    <w:rStyle w:val="Zstupntext"/>
                  </w:rPr>
                  <w:t>Vyberte položku.</w:t>
                </w:r>
              </w:sdtContent>
            </w:sdt>
          </w:p>
        </w:tc>
        <w:tc>
          <w:tcPr>
            <w:tcW w:w="3029" w:type="dxa"/>
            <w:tcPrChange w:id="173" w:author="Autor">
              <w:tcPr>
                <w:tcW w:w="3029" w:type="dxa"/>
              </w:tcPr>
            </w:tcPrChange>
          </w:tcPr>
          <w:p w14:paraId="3128D84A" w14:textId="77777777" w:rsidR="00813127" w:rsidRDefault="00813127" w:rsidP="00B613CD"/>
        </w:tc>
      </w:tr>
      <w:tr w:rsidR="00813127" w14:paraId="19C8DDC7" w14:textId="77777777" w:rsidTr="00641B11">
        <w:trPr>
          <w:jc w:val="center"/>
          <w:trPrChange w:id="174" w:author="Autor">
            <w:trPr>
              <w:jc w:val="center"/>
            </w:trPr>
          </w:trPrChange>
        </w:trPr>
        <w:tc>
          <w:tcPr>
            <w:tcW w:w="4851" w:type="dxa"/>
            <w:gridSpan w:val="2"/>
            <w:shd w:val="clear" w:color="auto" w:fill="E5DFEC" w:themeFill="accent4" w:themeFillTint="33"/>
            <w:tcPrChange w:id="175" w:author="Autor">
              <w:tcPr>
                <w:tcW w:w="4851" w:type="dxa"/>
                <w:gridSpan w:val="2"/>
                <w:shd w:val="clear" w:color="auto" w:fill="E5DFEC" w:themeFill="accent4" w:themeFillTint="33"/>
              </w:tcPr>
            </w:tcPrChange>
          </w:tcPr>
          <w:p w14:paraId="64BA4448" w14:textId="77777777" w:rsidR="00813127" w:rsidRDefault="00066926" w:rsidP="00B613CD">
            <w:pPr>
              <w:ind w:left="249" w:hanging="249"/>
            </w:pPr>
            <w:r>
              <w:t>9</w:t>
            </w:r>
            <w:r w:rsidR="00813127">
              <w:t>c) Začlenenie do programovej štruktúry (prioritná os, investičná priorita, špecifický cieľ)</w:t>
            </w:r>
          </w:p>
        </w:tc>
        <w:tc>
          <w:tcPr>
            <w:tcW w:w="2046" w:type="dxa"/>
            <w:tcPrChange w:id="176" w:author="Autor">
              <w:tcPr>
                <w:tcW w:w="2046" w:type="dxa"/>
              </w:tcPr>
            </w:tcPrChange>
          </w:tcPr>
          <w:p w14:paraId="58DA58E5" w14:textId="77777777" w:rsidR="00813127" w:rsidRDefault="00022ACE" w:rsidP="00B613CD">
            <w:sdt>
              <w:sdtPr>
                <w:id w:val="-867141540"/>
                <w:placeholder>
                  <w:docPart w:val="F2497303388C44FBA8A29758855BBDB1"/>
                </w:placeholder>
                <w:showingPlcHdr/>
                <w:comboBox>
                  <w:listItem w:displayText="je uvedené" w:value="je uvedené"/>
                  <w:listItem w:displayText="nie je uvedené" w:value="nie je uvedené"/>
                </w:comboBox>
              </w:sdtPr>
              <w:sdtEndPr/>
              <w:sdtContent>
                <w:r w:rsidR="009040A8" w:rsidRPr="00412246">
                  <w:rPr>
                    <w:rStyle w:val="Zstupntext"/>
                  </w:rPr>
                  <w:t>Vyberte položku.</w:t>
                </w:r>
              </w:sdtContent>
            </w:sdt>
            <w:r w:rsidR="009040A8" w:rsidDel="009040A8">
              <w:t xml:space="preserve"> </w:t>
            </w:r>
          </w:p>
        </w:tc>
        <w:tc>
          <w:tcPr>
            <w:tcW w:w="3029" w:type="dxa"/>
            <w:tcPrChange w:id="177" w:author="Autor">
              <w:tcPr>
                <w:tcW w:w="3029" w:type="dxa"/>
              </w:tcPr>
            </w:tcPrChange>
          </w:tcPr>
          <w:p w14:paraId="4B9121C2" w14:textId="77777777" w:rsidR="00813127" w:rsidRDefault="00813127" w:rsidP="00B613CD"/>
        </w:tc>
      </w:tr>
      <w:tr w:rsidR="00813127" w14:paraId="7118D200" w14:textId="77777777" w:rsidTr="00641B11">
        <w:trPr>
          <w:jc w:val="center"/>
          <w:trPrChange w:id="178" w:author="Autor">
            <w:trPr>
              <w:jc w:val="center"/>
            </w:trPr>
          </w:trPrChange>
        </w:trPr>
        <w:tc>
          <w:tcPr>
            <w:tcW w:w="4851" w:type="dxa"/>
            <w:gridSpan w:val="2"/>
            <w:shd w:val="clear" w:color="auto" w:fill="E5DFEC" w:themeFill="accent4" w:themeFillTint="33"/>
            <w:tcPrChange w:id="179" w:author="Autor">
              <w:tcPr>
                <w:tcW w:w="4851" w:type="dxa"/>
                <w:gridSpan w:val="2"/>
                <w:shd w:val="clear" w:color="auto" w:fill="E5DFEC" w:themeFill="accent4" w:themeFillTint="33"/>
              </w:tcPr>
            </w:tcPrChange>
          </w:tcPr>
          <w:p w14:paraId="49F0EE03" w14:textId="77777777" w:rsidR="00813127" w:rsidRDefault="00066926" w:rsidP="00B613CD">
            <w:pPr>
              <w:ind w:left="249" w:hanging="249"/>
            </w:pPr>
            <w:r>
              <w:t>9</w:t>
            </w:r>
            <w:r w:rsidR="00813127">
              <w:t>d) Identifikácia relevantnej schémy štátnej pomoci/schémy pomoci de minimis</w:t>
            </w:r>
          </w:p>
        </w:tc>
        <w:tc>
          <w:tcPr>
            <w:tcW w:w="2046" w:type="dxa"/>
            <w:tcPrChange w:id="180" w:author="Autor">
              <w:tcPr>
                <w:tcW w:w="2046" w:type="dxa"/>
              </w:tcPr>
            </w:tcPrChange>
          </w:tcPr>
          <w:p w14:paraId="3AE7D74F" w14:textId="77777777" w:rsidR="00813127" w:rsidRDefault="009040A8">
            <w:r>
              <w:t xml:space="preserve"> </w:t>
            </w:r>
            <w:sdt>
              <w:sdtPr>
                <w:id w:val="-1821488621"/>
                <w:placeholder>
                  <w:docPart w:val="D4EED16EDC7C4D4793B6FB8D9619675C"/>
                </w:placeholder>
                <w:showingPlcHdr/>
                <w:comboBox>
                  <w:listItem w:displayText="je uvedená" w:value="je uvedená"/>
                  <w:listItem w:displayText="nie je uvedená" w:value="nie je uvedená"/>
                  <w:listItem w:displayText="nie je relevantné" w:value="nie je relevantné"/>
                </w:comboBox>
              </w:sdtPr>
              <w:sdtEndPr/>
              <w:sdtContent>
                <w:r w:rsidRPr="00412246">
                  <w:rPr>
                    <w:rStyle w:val="Zstupntext"/>
                  </w:rPr>
                  <w:t>Vyberte položku.</w:t>
                </w:r>
              </w:sdtContent>
            </w:sdt>
          </w:p>
        </w:tc>
        <w:tc>
          <w:tcPr>
            <w:tcW w:w="3029" w:type="dxa"/>
            <w:tcPrChange w:id="181" w:author="Autor">
              <w:tcPr>
                <w:tcW w:w="3029" w:type="dxa"/>
              </w:tcPr>
            </w:tcPrChange>
          </w:tcPr>
          <w:p w14:paraId="6B3BD2F4" w14:textId="77777777" w:rsidR="00813127" w:rsidRDefault="00813127" w:rsidP="00B613CD"/>
        </w:tc>
      </w:tr>
      <w:tr w:rsidR="00813127" w14:paraId="601B5598" w14:textId="77777777" w:rsidTr="00641B11">
        <w:trPr>
          <w:jc w:val="center"/>
          <w:trPrChange w:id="182" w:author="Autor">
            <w:trPr>
              <w:jc w:val="center"/>
            </w:trPr>
          </w:trPrChange>
        </w:trPr>
        <w:tc>
          <w:tcPr>
            <w:tcW w:w="4851" w:type="dxa"/>
            <w:gridSpan w:val="2"/>
            <w:shd w:val="clear" w:color="auto" w:fill="E5DFEC" w:themeFill="accent4" w:themeFillTint="33"/>
            <w:tcPrChange w:id="183" w:author="Autor">
              <w:tcPr>
                <w:tcW w:w="4851" w:type="dxa"/>
                <w:gridSpan w:val="2"/>
                <w:shd w:val="clear" w:color="auto" w:fill="E5DFEC" w:themeFill="accent4" w:themeFillTint="33"/>
              </w:tcPr>
            </w:tcPrChange>
          </w:tcPr>
          <w:p w14:paraId="603D3179" w14:textId="77777777" w:rsidR="00813127" w:rsidRDefault="00066926" w:rsidP="00B613CD">
            <w:pPr>
              <w:ind w:left="249" w:hanging="249"/>
            </w:pPr>
            <w:r>
              <w:t>9</w:t>
            </w:r>
            <w:r w:rsidR="00813127">
              <w:t>e) Fond</w:t>
            </w:r>
          </w:p>
        </w:tc>
        <w:tc>
          <w:tcPr>
            <w:tcW w:w="2046" w:type="dxa"/>
            <w:tcPrChange w:id="184" w:author="Autor">
              <w:tcPr>
                <w:tcW w:w="2046" w:type="dxa"/>
              </w:tcPr>
            </w:tcPrChange>
          </w:tcPr>
          <w:p w14:paraId="269FE951" w14:textId="77777777" w:rsidR="00813127" w:rsidRDefault="00022ACE" w:rsidP="00B613CD">
            <w:sdt>
              <w:sdtPr>
                <w:id w:val="-1218054909"/>
                <w:placeholder>
                  <w:docPart w:val="0EDC0CE1FA47449898C232A142EE2499"/>
                </w:placeholder>
                <w:showingPlcHdr/>
                <w:comboBox>
                  <w:listItem w:displayText="je uvedený" w:value="je uvedený"/>
                  <w:listItem w:displayText="nie je uvedený" w:value="nie je uvedený"/>
                </w:comboBox>
              </w:sdtPr>
              <w:sdtEndPr/>
              <w:sdtContent>
                <w:r w:rsidR="009040A8" w:rsidRPr="00412246">
                  <w:rPr>
                    <w:rStyle w:val="Zstupntext"/>
                  </w:rPr>
                  <w:t>Vyberte položku.</w:t>
                </w:r>
              </w:sdtContent>
            </w:sdt>
            <w:r w:rsidR="009040A8" w:rsidDel="009040A8">
              <w:t xml:space="preserve"> </w:t>
            </w:r>
          </w:p>
        </w:tc>
        <w:tc>
          <w:tcPr>
            <w:tcW w:w="3029" w:type="dxa"/>
            <w:tcPrChange w:id="185" w:author="Autor">
              <w:tcPr>
                <w:tcW w:w="3029" w:type="dxa"/>
              </w:tcPr>
            </w:tcPrChange>
          </w:tcPr>
          <w:p w14:paraId="5FC693A7" w14:textId="77777777" w:rsidR="00813127" w:rsidRDefault="00813127" w:rsidP="00B613CD"/>
        </w:tc>
      </w:tr>
      <w:tr w:rsidR="00813127" w14:paraId="4FBD2734" w14:textId="77777777" w:rsidTr="00641B11">
        <w:trPr>
          <w:jc w:val="center"/>
          <w:trPrChange w:id="186" w:author="Autor">
            <w:trPr>
              <w:jc w:val="center"/>
            </w:trPr>
          </w:trPrChange>
        </w:trPr>
        <w:tc>
          <w:tcPr>
            <w:tcW w:w="4851" w:type="dxa"/>
            <w:gridSpan w:val="2"/>
            <w:shd w:val="clear" w:color="auto" w:fill="E5DFEC" w:themeFill="accent4" w:themeFillTint="33"/>
            <w:tcPrChange w:id="187" w:author="Autor">
              <w:tcPr>
                <w:tcW w:w="4851" w:type="dxa"/>
                <w:gridSpan w:val="2"/>
                <w:shd w:val="clear" w:color="auto" w:fill="E5DFEC" w:themeFill="accent4" w:themeFillTint="33"/>
              </w:tcPr>
            </w:tcPrChange>
          </w:tcPr>
          <w:p w14:paraId="13AF7F97" w14:textId="77777777" w:rsidR="00813127" w:rsidRDefault="00066926" w:rsidP="00B613CD">
            <w:pPr>
              <w:ind w:left="249" w:hanging="249"/>
            </w:pPr>
            <w:r>
              <w:t>9</w:t>
            </w:r>
            <w:r w:rsidR="00813127">
              <w:t>f) Náležitosti povinnej publicity (logá, texty)</w:t>
            </w:r>
          </w:p>
        </w:tc>
        <w:tc>
          <w:tcPr>
            <w:tcW w:w="2046" w:type="dxa"/>
            <w:tcPrChange w:id="188" w:author="Autor">
              <w:tcPr>
                <w:tcW w:w="2046" w:type="dxa"/>
              </w:tcPr>
            </w:tcPrChange>
          </w:tcPr>
          <w:p w14:paraId="4EBE6F63" w14:textId="77777777" w:rsidR="00813127" w:rsidRDefault="00022ACE" w:rsidP="00B613CD">
            <w:sdt>
              <w:sdtPr>
                <w:id w:val="2078554254"/>
                <w:placeholder>
                  <w:docPart w:val="ED95525D3001485899F6597FBAEF29F1"/>
                </w:placeholder>
                <w:showingPlcHdr/>
                <w:comboBox>
                  <w:listItem w:displayText="sú uvedené" w:value="sú uvedené"/>
                  <w:listItem w:displayText="nie sú uvedené" w:value="nie sú uvedené"/>
                </w:comboBox>
              </w:sdtPr>
              <w:sdtEndPr/>
              <w:sdtContent>
                <w:r w:rsidR="009040A8" w:rsidRPr="00412246">
                  <w:rPr>
                    <w:rStyle w:val="Zstupntext"/>
                  </w:rPr>
                  <w:t>Vyberte položku.</w:t>
                </w:r>
              </w:sdtContent>
            </w:sdt>
            <w:r w:rsidR="009040A8" w:rsidDel="009040A8">
              <w:t xml:space="preserve"> </w:t>
            </w:r>
          </w:p>
        </w:tc>
        <w:tc>
          <w:tcPr>
            <w:tcW w:w="3029" w:type="dxa"/>
            <w:tcPrChange w:id="189" w:author="Autor">
              <w:tcPr>
                <w:tcW w:w="3029" w:type="dxa"/>
              </w:tcPr>
            </w:tcPrChange>
          </w:tcPr>
          <w:p w14:paraId="7AC41742" w14:textId="77777777" w:rsidR="00813127" w:rsidRDefault="00813127" w:rsidP="00B613CD"/>
        </w:tc>
      </w:tr>
      <w:tr w:rsidR="00813127" w14:paraId="5A60A0D9" w14:textId="77777777" w:rsidTr="00641B11">
        <w:trPr>
          <w:jc w:val="center"/>
          <w:trPrChange w:id="190" w:author="Autor">
            <w:trPr>
              <w:jc w:val="center"/>
            </w:trPr>
          </w:trPrChange>
        </w:trPr>
        <w:tc>
          <w:tcPr>
            <w:tcW w:w="9926" w:type="dxa"/>
            <w:gridSpan w:val="4"/>
            <w:shd w:val="clear" w:color="auto" w:fill="B2A1C7" w:themeFill="accent4" w:themeFillTint="99"/>
            <w:tcPrChange w:id="191" w:author="Autor">
              <w:tcPr>
                <w:tcW w:w="9926" w:type="dxa"/>
                <w:gridSpan w:val="4"/>
                <w:shd w:val="clear" w:color="auto" w:fill="B2A1C7" w:themeFill="accent4" w:themeFillTint="99"/>
              </w:tcPr>
            </w:tcPrChange>
          </w:tcPr>
          <w:p w14:paraId="2695C2D8" w14:textId="77777777" w:rsidR="00813127" w:rsidRPr="00517659" w:rsidRDefault="00813127" w:rsidP="00B613CD">
            <w:pPr>
              <w:jc w:val="center"/>
              <w:rPr>
                <w:b/>
              </w:rPr>
            </w:pPr>
            <w:r w:rsidRPr="00517659">
              <w:rPr>
                <w:b/>
              </w:rPr>
              <w:t>Obligatórne podmienky poskytnutia príspevku</w:t>
            </w:r>
          </w:p>
        </w:tc>
      </w:tr>
      <w:tr w:rsidR="00813127" w14:paraId="50066FE6" w14:textId="77777777" w:rsidTr="00641B11">
        <w:trPr>
          <w:jc w:val="center"/>
          <w:trPrChange w:id="192" w:author="Autor">
            <w:trPr>
              <w:jc w:val="center"/>
            </w:trPr>
          </w:trPrChange>
        </w:trPr>
        <w:tc>
          <w:tcPr>
            <w:tcW w:w="6897" w:type="dxa"/>
            <w:gridSpan w:val="3"/>
            <w:tcPrChange w:id="193" w:author="Autor">
              <w:tcPr>
                <w:tcW w:w="6897" w:type="dxa"/>
                <w:gridSpan w:val="3"/>
              </w:tcPr>
            </w:tcPrChange>
          </w:tcPr>
          <w:p w14:paraId="48079081" w14:textId="77777777" w:rsidR="00813127" w:rsidRDefault="00813127" w:rsidP="00B613CD"/>
        </w:tc>
        <w:tc>
          <w:tcPr>
            <w:tcW w:w="3029" w:type="dxa"/>
            <w:tcPrChange w:id="194" w:author="Autor">
              <w:tcPr>
                <w:tcW w:w="3029" w:type="dxa"/>
              </w:tcPr>
            </w:tcPrChange>
          </w:tcPr>
          <w:p w14:paraId="653F7F60" w14:textId="77777777" w:rsidR="00813127" w:rsidRPr="0024799D" w:rsidRDefault="00813127" w:rsidP="00B613CD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813127" w14:paraId="1820CBCE" w14:textId="77777777" w:rsidTr="00641B11">
        <w:trPr>
          <w:jc w:val="center"/>
          <w:trPrChange w:id="195" w:author="Autor">
            <w:trPr>
              <w:jc w:val="center"/>
            </w:trPr>
          </w:trPrChange>
        </w:trPr>
        <w:tc>
          <w:tcPr>
            <w:tcW w:w="4851" w:type="dxa"/>
            <w:gridSpan w:val="2"/>
            <w:shd w:val="clear" w:color="auto" w:fill="E5DFEC" w:themeFill="accent4" w:themeFillTint="33"/>
            <w:tcPrChange w:id="196" w:author="Autor">
              <w:tcPr>
                <w:tcW w:w="4851" w:type="dxa"/>
                <w:gridSpan w:val="2"/>
                <w:shd w:val="clear" w:color="auto" w:fill="E5DFEC" w:themeFill="accent4" w:themeFillTint="33"/>
              </w:tcPr>
            </w:tcPrChange>
          </w:tcPr>
          <w:p w14:paraId="21FFA538" w14:textId="77777777" w:rsidR="00813127" w:rsidRDefault="00813127" w:rsidP="00B613CD">
            <w:pPr>
              <w:ind w:left="249" w:hanging="249"/>
            </w:pPr>
            <w:r>
              <w:t>1. Oprávnenosť žiadateľa</w:t>
            </w:r>
          </w:p>
        </w:tc>
        <w:tc>
          <w:tcPr>
            <w:tcW w:w="2046" w:type="dxa"/>
            <w:tcPrChange w:id="197" w:author="Autor">
              <w:tcPr>
                <w:tcW w:w="2046" w:type="dxa"/>
              </w:tcPr>
            </w:tcPrChange>
          </w:tcPr>
          <w:p w14:paraId="677226F0" w14:textId="77777777" w:rsidR="00813127" w:rsidRDefault="00022ACE" w:rsidP="00B613CD">
            <w:sdt>
              <w:sdtPr>
                <w:id w:val="-108674273"/>
                <w:placeholder>
                  <w:docPart w:val="9375E677A93242339E5583873F8E5C0D"/>
                </w:placeholder>
                <w:showingPlcHdr/>
                <w:comboBox>
                  <w:listItem w:displayText="je uvedená" w:value="je uvedená"/>
                  <w:listItem w:displayText="nie je uvedená" w:value="nie je uvedená"/>
                </w:comboBox>
              </w:sdtPr>
              <w:sdtEndPr/>
              <w:sdtContent>
                <w:r w:rsidR="009040A8" w:rsidRPr="00412246">
                  <w:rPr>
                    <w:rStyle w:val="Zstupntext"/>
                  </w:rPr>
                  <w:t>Vyberte položku.</w:t>
                </w:r>
              </w:sdtContent>
            </w:sdt>
            <w:r w:rsidR="009040A8" w:rsidDel="009040A8">
              <w:t xml:space="preserve"> </w:t>
            </w:r>
          </w:p>
        </w:tc>
        <w:tc>
          <w:tcPr>
            <w:tcW w:w="3029" w:type="dxa"/>
            <w:tcPrChange w:id="198" w:author="Autor">
              <w:tcPr>
                <w:tcW w:w="3029" w:type="dxa"/>
              </w:tcPr>
            </w:tcPrChange>
          </w:tcPr>
          <w:p w14:paraId="214CBDF9" w14:textId="77777777" w:rsidR="00813127" w:rsidRDefault="00813127" w:rsidP="00B613CD"/>
        </w:tc>
      </w:tr>
      <w:tr w:rsidR="00813127" w14:paraId="20D042D9" w14:textId="77777777" w:rsidTr="00641B11">
        <w:trPr>
          <w:jc w:val="center"/>
          <w:trPrChange w:id="199" w:author="Autor">
            <w:trPr>
              <w:jc w:val="center"/>
            </w:trPr>
          </w:trPrChange>
        </w:trPr>
        <w:tc>
          <w:tcPr>
            <w:tcW w:w="4851" w:type="dxa"/>
            <w:gridSpan w:val="2"/>
            <w:shd w:val="clear" w:color="auto" w:fill="E5DFEC" w:themeFill="accent4" w:themeFillTint="33"/>
            <w:tcPrChange w:id="200" w:author="Autor">
              <w:tcPr>
                <w:tcW w:w="4851" w:type="dxa"/>
                <w:gridSpan w:val="2"/>
                <w:shd w:val="clear" w:color="auto" w:fill="E5DFEC" w:themeFill="accent4" w:themeFillTint="33"/>
              </w:tcPr>
            </w:tcPrChange>
          </w:tcPr>
          <w:p w14:paraId="3D376937" w14:textId="77777777" w:rsidR="00813127" w:rsidRDefault="00813127" w:rsidP="007F4873">
            <w:pPr>
              <w:ind w:left="249" w:hanging="249"/>
            </w:pPr>
            <w:r>
              <w:t>2. Oprávnenosť aktivít</w:t>
            </w:r>
            <w:r w:rsidR="0095466E">
              <w:t xml:space="preserve"> (jednoznačné zadefinovanie oprávnených typov</w:t>
            </w:r>
            <w:r w:rsidR="00374B71">
              <w:t xml:space="preserve"> aktivít</w:t>
            </w:r>
            <w:r w:rsidR="0095466E">
              <w:t xml:space="preserve"> </w:t>
            </w:r>
            <w:r w:rsidR="007F4873" w:rsidRPr="007F4873">
              <w:rPr>
                <w:vertAlign w:val="superscript"/>
              </w:rPr>
              <w:footnoteReference w:id="6"/>
            </w:r>
            <w:r w:rsidR="0095466E">
              <w:t xml:space="preserve"> a podmienok ich oprávnenosti)</w:t>
            </w:r>
          </w:p>
        </w:tc>
        <w:tc>
          <w:tcPr>
            <w:tcW w:w="2046" w:type="dxa"/>
            <w:tcPrChange w:id="205" w:author="Autor">
              <w:tcPr>
                <w:tcW w:w="2046" w:type="dxa"/>
              </w:tcPr>
            </w:tcPrChange>
          </w:tcPr>
          <w:p w14:paraId="11CC327C" w14:textId="77777777" w:rsidR="00813127" w:rsidRDefault="00022ACE" w:rsidP="00B613CD">
            <w:sdt>
              <w:sdtPr>
                <w:id w:val="996622542"/>
                <w:placeholder>
                  <w:docPart w:val="B2E23944A4344F428FBAE2683F2F2DBF"/>
                </w:placeholder>
                <w:showingPlcHdr/>
                <w:comboBox>
                  <w:listItem w:displayText="je uvedená" w:value="je uvedená"/>
                  <w:listItem w:displayText="nie je uvedená" w:value="nie je uvedená"/>
                </w:comboBox>
              </w:sdtPr>
              <w:sdtEndPr/>
              <w:sdtContent>
                <w:r w:rsidR="009040A8" w:rsidRPr="00412246">
                  <w:rPr>
                    <w:rStyle w:val="Zstupntext"/>
                  </w:rPr>
                  <w:t>Vyberte položku.</w:t>
                </w:r>
              </w:sdtContent>
            </w:sdt>
            <w:r w:rsidR="009040A8" w:rsidDel="009040A8">
              <w:t xml:space="preserve"> </w:t>
            </w:r>
          </w:p>
        </w:tc>
        <w:tc>
          <w:tcPr>
            <w:tcW w:w="3029" w:type="dxa"/>
            <w:tcPrChange w:id="206" w:author="Autor">
              <w:tcPr>
                <w:tcW w:w="3029" w:type="dxa"/>
              </w:tcPr>
            </w:tcPrChange>
          </w:tcPr>
          <w:p w14:paraId="61B967CE" w14:textId="77777777" w:rsidR="00813127" w:rsidRDefault="00813127" w:rsidP="00B613CD"/>
        </w:tc>
      </w:tr>
      <w:tr w:rsidR="00813127" w14:paraId="721CE362" w14:textId="77777777" w:rsidTr="00641B11">
        <w:trPr>
          <w:jc w:val="center"/>
          <w:trPrChange w:id="207" w:author="Autor">
            <w:trPr>
              <w:jc w:val="center"/>
            </w:trPr>
          </w:trPrChange>
        </w:trPr>
        <w:tc>
          <w:tcPr>
            <w:tcW w:w="4851" w:type="dxa"/>
            <w:gridSpan w:val="2"/>
            <w:shd w:val="clear" w:color="auto" w:fill="E5DFEC" w:themeFill="accent4" w:themeFillTint="33"/>
            <w:tcPrChange w:id="208" w:author="Autor">
              <w:tcPr>
                <w:tcW w:w="4851" w:type="dxa"/>
                <w:gridSpan w:val="2"/>
                <w:shd w:val="clear" w:color="auto" w:fill="E5DFEC" w:themeFill="accent4" w:themeFillTint="33"/>
              </w:tcPr>
            </w:tcPrChange>
          </w:tcPr>
          <w:p w14:paraId="70A13FB8" w14:textId="77777777" w:rsidR="00813127" w:rsidRDefault="00813127" w:rsidP="00B613CD">
            <w:pPr>
              <w:ind w:left="249" w:hanging="249"/>
            </w:pPr>
            <w:r>
              <w:lastRenderedPageBreak/>
              <w:t>3. Oprávnenosť výdavkov</w:t>
            </w:r>
          </w:p>
        </w:tc>
        <w:tc>
          <w:tcPr>
            <w:tcW w:w="2046" w:type="dxa"/>
            <w:tcPrChange w:id="209" w:author="Autor">
              <w:tcPr>
                <w:tcW w:w="2046" w:type="dxa"/>
              </w:tcPr>
            </w:tcPrChange>
          </w:tcPr>
          <w:p w14:paraId="75165B38" w14:textId="77777777" w:rsidR="00813127" w:rsidRDefault="00022ACE" w:rsidP="00B613CD">
            <w:sdt>
              <w:sdtPr>
                <w:id w:val="246466201"/>
                <w:placeholder>
                  <w:docPart w:val="01791A44509D4BA0951A23F5ED0D249B"/>
                </w:placeholder>
                <w:showingPlcHdr/>
                <w:comboBox>
                  <w:listItem w:displayText="je uvedená" w:value="je uvedená"/>
                  <w:listItem w:displayText="nie je uvedená" w:value="nie je uvedená"/>
                </w:comboBox>
              </w:sdtPr>
              <w:sdtEndPr/>
              <w:sdtContent>
                <w:r w:rsidR="009040A8" w:rsidRPr="00412246">
                  <w:rPr>
                    <w:rStyle w:val="Zstupntext"/>
                  </w:rPr>
                  <w:t>Vyberte položku.</w:t>
                </w:r>
              </w:sdtContent>
            </w:sdt>
            <w:r w:rsidR="009040A8" w:rsidDel="009040A8">
              <w:t xml:space="preserve"> </w:t>
            </w:r>
          </w:p>
        </w:tc>
        <w:tc>
          <w:tcPr>
            <w:tcW w:w="3029" w:type="dxa"/>
            <w:tcPrChange w:id="210" w:author="Autor">
              <w:tcPr>
                <w:tcW w:w="3029" w:type="dxa"/>
              </w:tcPr>
            </w:tcPrChange>
          </w:tcPr>
          <w:p w14:paraId="75B66A67" w14:textId="77777777" w:rsidR="00813127" w:rsidRDefault="00813127" w:rsidP="00B613CD"/>
        </w:tc>
      </w:tr>
      <w:tr w:rsidR="00813127" w14:paraId="60BF6C7D" w14:textId="77777777" w:rsidTr="00641B11">
        <w:trPr>
          <w:jc w:val="center"/>
          <w:trPrChange w:id="211" w:author="Autor">
            <w:trPr>
              <w:jc w:val="center"/>
            </w:trPr>
          </w:trPrChange>
        </w:trPr>
        <w:tc>
          <w:tcPr>
            <w:tcW w:w="4851" w:type="dxa"/>
            <w:gridSpan w:val="2"/>
            <w:shd w:val="clear" w:color="auto" w:fill="E5DFEC" w:themeFill="accent4" w:themeFillTint="33"/>
            <w:tcPrChange w:id="212" w:author="Autor">
              <w:tcPr>
                <w:tcW w:w="4851" w:type="dxa"/>
                <w:gridSpan w:val="2"/>
                <w:shd w:val="clear" w:color="auto" w:fill="E5DFEC" w:themeFill="accent4" w:themeFillTint="33"/>
              </w:tcPr>
            </w:tcPrChange>
          </w:tcPr>
          <w:p w14:paraId="594C0B14" w14:textId="77777777" w:rsidR="00813127" w:rsidRDefault="00813127" w:rsidP="009A6F96">
            <w:pPr>
              <w:ind w:left="371" w:hanging="371"/>
            </w:pPr>
            <w:r>
              <w:t xml:space="preserve">3a) Posúdenie aktivít výzvy z hľadiska podpory projektov generujúcich príjem a zohľadnenie záverov v podmienkach týkajúcich sa projektov generujúcich príjem </w:t>
            </w:r>
          </w:p>
        </w:tc>
        <w:tc>
          <w:tcPr>
            <w:tcW w:w="2046" w:type="dxa"/>
            <w:tcPrChange w:id="213" w:author="Autor">
              <w:tcPr>
                <w:tcW w:w="2046" w:type="dxa"/>
              </w:tcPr>
            </w:tcPrChange>
          </w:tcPr>
          <w:p w14:paraId="5551EE6F" w14:textId="77777777" w:rsidR="00813127" w:rsidRDefault="00022ACE" w:rsidP="00B613CD">
            <w:sdt>
              <w:sdtPr>
                <w:id w:val="-1481998581"/>
                <w:placeholder>
                  <w:docPart w:val="4E3C7ED2F7A8490E93D886E48EBF556E"/>
                </w:placeholder>
                <w:showingPlcHdr/>
                <w:comboBox>
                  <w:listItem w:displayText="boli posúdené" w:value="boli posúdené"/>
                  <w:listItem w:displayText="neboli posúdené" w:value="neboli posúdené"/>
                </w:comboBox>
              </w:sdtPr>
              <w:sdtEndPr/>
              <w:sdtContent>
                <w:r w:rsidR="009040A8" w:rsidRPr="008B2ED1">
                  <w:rPr>
                    <w:rStyle w:val="Zstupntext"/>
                  </w:rPr>
                  <w:t>Vyberte položku.</w:t>
                </w:r>
              </w:sdtContent>
            </w:sdt>
            <w:r w:rsidR="009040A8" w:rsidDel="009040A8">
              <w:t xml:space="preserve"> </w:t>
            </w:r>
          </w:p>
        </w:tc>
        <w:tc>
          <w:tcPr>
            <w:tcW w:w="3029" w:type="dxa"/>
            <w:tcPrChange w:id="214" w:author="Autor">
              <w:tcPr>
                <w:tcW w:w="3029" w:type="dxa"/>
              </w:tcPr>
            </w:tcPrChange>
          </w:tcPr>
          <w:p w14:paraId="4334EEF1" w14:textId="77777777" w:rsidR="00813127" w:rsidRDefault="00813127" w:rsidP="00B613CD"/>
        </w:tc>
      </w:tr>
      <w:tr w:rsidR="00813127" w14:paraId="1095C0EA" w14:textId="77777777" w:rsidTr="00641B11">
        <w:trPr>
          <w:jc w:val="center"/>
          <w:trPrChange w:id="215" w:author="Autor">
            <w:trPr>
              <w:jc w:val="center"/>
            </w:trPr>
          </w:trPrChange>
        </w:trPr>
        <w:tc>
          <w:tcPr>
            <w:tcW w:w="4851" w:type="dxa"/>
            <w:gridSpan w:val="2"/>
            <w:shd w:val="clear" w:color="auto" w:fill="E5DFEC" w:themeFill="accent4" w:themeFillTint="33"/>
            <w:tcPrChange w:id="216" w:author="Autor">
              <w:tcPr>
                <w:tcW w:w="4851" w:type="dxa"/>
                <w:gridSpan w:val="2"/>
                <w:shd w:val="clear" w:color="auto" w:fill="E5DFEC" w:themeFill="accent4" w:themeFillTint="33"/>
              </w:tcPr>
            </w:tcPrChange>
          </w:tcPr>
          <w:p w14:paraId="2AB1E88E" w14:textId="77777777" w:rsidR="00813127" w:rsidRDefault="00813127" w:rsidP="00B613CD">
            <w:pPr>
              <w:ind w:left="249" w:hanging="249"/>
            </w:pPr>
            <w:r>
              <w:t>4. Oprávnenosť miesta realizácie projektov</w:t>
            </w:r>
          </w:p>
        </w:tc>
        <w:tc>
          <w:tcPr>
            <w:tcW w:w="2046" w:type="dxa"/>
            <w:tcPrChange w:id="217" w:author="Autor">
              <w:tcPr>
                <w:tcW w:w="2046" w:type="dxa"/>
              </w:tcPr>
            </w:tcPrChange>
          </w:tcPr>
          <w:p w14:paraId="06334DB5" w14:textId="77777777" w:rsidR="00813127" w:rsidRDefault="00022ACE" w:rsidP="00B613CD">
            <w:sdt>
              <w:sdtPr>
                <w:id w:val="-1763139073"/>
                <w:placeholder>
                  <w:docPart w:val="C5720E8FD8A246D5B36FC6DFF40EF865"/>
                </w:placeholder>
                <w:showingPlcHdr/>
                <w:comboBox>
                  <w:listItem w:displayText="je uvedená" w:value="je uvedená"/>
                  <w:listItem w:displayText="nie je uvedená" w:value="nie je uvedená"/>
                </w:comboBox>
              </w:sdtPr>
              <w:sdtEndPr/>
              <w:sdtContent>
                <w:r w:rsidR="009040A8" w:rsidRPr="00412246">
                  <w:rPr>
                    <w:rStyle w:val="Zstupntext"/>
                  </w:rPr>
                  <w:t>Vyberte položku.</w:t>
                </w:r>
              </w:sdtContent>
            </w:sdt>
            <w:r w:rsidR="009040A8" w:rsidDel="009040A8">
              <w:t xml:space="preserve"> </w:t>
            </w:r>
          </w:p>
        </w:tc>
        <w:tc>
          <w:tcPr>
            <w:tcW w:w="3029" w:type="dxa"/>
            <w:tcPrChange w:id="218" w:author="Autor">
              <w:tcPr>
                <w:tcW w:w="3029" w:type="dxa"/>
              </w:tcPr>
            </w:tcPrChange>
          </w:tcPr>
          <w:p w14:paraId="7938BC1E" w14:textId="77777777" w:rsidR="00813127" w:rsidRDefault="00813127" w:rsidP="00B613CD"/>
        </w:tc>
      </w:tr>
      <w:tr w:rsidR="00813127" w14:paraId="4D707AF1" w14:textId="77777777" w:rsidTr="00641B11">
        <w:trPr>
          <w:jc w:val="center"/>
          <w:trPrChange w:id="219" w:author="Autor">
            <w:trPr>
              <w:jc w:val="center"/>
            </w:trPr>
          </w:trPrChange>
        </w:trPr>
        <w:tc>
          <w:tcPr>
            <w:tcW w:w="4851" w:type="dxa"/>
            <w:gridSpan w:val="2"/>
            <w:shd w:val="clear" w:color="auto" w:fill="E5DFEC" w:themeFill="accent4" w:themeFillTint="33"/>
            <w:tcPrChange w:id="220" w:author="Autor">
              <w:tcPr>
                <w:tcW w:w="4851" w:type="dxa"/>
                <w:gridSpan w:val="2"/>
                <w:shd w:val="clear" w:color="auto" w:fill="E5DFEC" w:themeFill="accent4" w:themeFillTint="33"/>
              </w:tcPr>
            </w:tcPrChange>
          </w:tcPr>
          <w:p w14:paraId="5C1687C7" w14:textId="77777777" w:rsidR="00813127" w:rsidRDefault="00813127" w:rsidP="00B613CD">
            <w:pPr>
              <w:ind w:left="249" w:hanging="249"/>
            </w:pPr>
            <w:r>
              <w:t>5. Kritériá pre výber projektov</w:t>
            </w:r>
          </w:p>
        </w:tc>
        <w:tc>
          <w:tcPr>
            <w:tcW w:w="2046" w:type="dxa"/>
            <w:tcPrChange w:id="221" w:author="Autor">
              <w:tcPr>
                <w:tcW w:w="2046" w:type="dxa"/>
              </w:tcPr>
            </w:tcPrChange>
          </w:tcPr>
          <w:p w14:paraId="6763D507" w14:textId="77777777" w:rsidR="00813127" w:rsidRDefault="00022ACE" w:rsidP="00B613CD">
            <w:sdt>
              <w:sdtPr>
                <w:id w:val="-754895470"/>
                <w:placeholder>
                  <w:docPart w:val="7DE0588F104B4735BD004C0040F7A646"/>
                </w:placeholder>
                <w:showingPlcHdr/>
                <w:comboBox>
                  <w:listItem w:displayText="sú uvedené" w:value="sú uvedené"/>
                  <w:listItem w:displayText="nie sú uvedené" w:value="nie sú uvedené"/>
                </w:comboBox>
              </w:sdtPr>
              <w:sdtEndPr/>
              <w:sdtContent>
                <w:r w:rsidR="009040A8" w:rsidRPr="00412246">
                  <w:rPr>
                    <w:rStyle w:val="Zstupntext"/>
                  </w:rPr>
                  <w:t>Vyberte položku.</w:t>
                </w:r>
              </w:sdtContent>
            </w:sdt>
            <w:r w:rsidR="009040A8" w:rsidDel="009040A8">
              <w:t xml:space="preserve"> </w:t>
            </w:r>
          </w:p>
        </w:tc>
        <w:tc>
          <w:tcPr>
            <w:tcW w:w="3029" w:type="dxa"/>
            <w:tcPrChange w:id="222" w:author="Autor">
              <w:tcPr>
                <w:tcW w:w="3029" w:type="dxa"/>
              </w:tcPr>
            </w:tcPrChange>
          </w:tcPr>
          <w:p w14:paraId="7BF0516B" w14:textId="77777777" w:rsidR="00813127" w:rsidRDefault="00813127" w:rsidP="00B613CD"/>
        </w:tc>
      </w:tr>
      <w:tr w:rsidR="00813127" w14:paraId="5B62C7EF" w14:textId="77777777" w:rsidTr="00641B11">
        <w:trPr>
          <w:jc w:val="center"/>
          <w:trPrChange w:id="223" w:author="Autor">
            <w:trPr>
              <w:jc w:val="center"/>
            </w:trPr>
          </w:trPrChange>
        </w:trPr>
        <w:tc>
          <w:tcPr>
            <w:tcW w:w="4851" w:type="dxa"/>
            <w:gridSpan w:val="2"/>
            <w:shd w:val="clear" w:color="auto" w:fill="E5DFEC" w:themeFill="accent4" w:themeFillTint="33"/>
            <w:tcPrChange w:id="224" w:author="Autor">
              <w:tcPr>
                <w:tcW w:w="4851" w:type="dxa"/>
                <w:gridSpan w:val="2"/>
                <w:shd w:val="clear" w:color="auto" w:fill="E5DFEC" w:themeFill="accent4" w:themeFillTint="33"/>
              </w:tcPr>
            </w:tcPrChange>
          </w:tcPr>
          <w:p w14:paraId="6F29602A" w14:textId="77777777" w:rsidR="00813127" w:rsidRDefault="00813127" w:rsidP="00B613CD">
            <w:pPr>
              <w:ind w:left="249" w:hanging="249"/>
            </w:pPr>
            <w:r>
              <w:t>6. Spôsob financovania</w:t>
            </w:r>
          </w:p>
        </w:tc>
        <w:tc>
          <w:tcPr>
            <w:tcW w:w="2046" w:type="dxa"/>
            <w:tcPrChange w:id="225" w:author="Autor">
              <w:tcPr>
                <w:tcW w:w="2046" w:type="dxa"/>
              </w:tcPr>
            </w:tcPrChange>
          </w:tcPr>
          <w:p w14:paraId="215B2BB0" w14:textId="77777777" w:rsidR="00813127" w:rsidRDefault="00022ACE" w:rsidP="00B613CD">
            <w:sdt>
              <w:sdtPr>
                <w:id w:val="1259879045"/>
                <w:placeholder>
                  <w:docPart w:val="C1B9F698AF8B44E28BBC030EC9E80BD2"/>
                </w:placeholder>
                <w:showingPlcHdr/>
                <w:comboBox>
                  <w:listItem w:displayText="je uvedený" w:value="je uvedený"/>
                  <w:listItem w:displayText="nie je uvedený" w:value="nie je uvedený"/>
                </w:comboBox>
              </w:sdtPr>
              <w:sdtEndPr/>
              <w:sdtContent>
                <w:r w:rsidR="009040A8" w:rsidRPr="00412246">
                  <w:rPr>
                    <w:rStyle w:val="Zstupntext"/>
                  </w:rPr>
                  <w:t>Vyberte položku.</w:t>
                </w:r>
              </w:sdtContent>
            </w:sdt>
            <w:r w:rsidR="009040A8" w:rsidDel="009040A8">
              <w:t xml:space="preserve"> </w:t>
            </w:r>
          </w:p>
        </w:tc>
        <w:tc>
          <w:tcPr>
            <w:tcW w:w="3029" w:type="dxa"/>
            <w:tcPrChange w:id="226" w:author="Autor">
              <w:tcPr>
                <w:tcW w:w="3029" w:type="dxa"/>
              </w:tcPr>
            </w:tcPrChange>
          </w:tcPr>
          <w:p w14:paraId="41A7BF4D" w14:textId="77777777" w:rsidR="00813127" w:rsidRDefault="00813127" w:rsidP="00B613CD"/>
        </w:tc>
      </w:tr>
      <w:tr w:rsidR="00813127" w14:paraId="1F62ED0C" w14:textId="77777777" w:rsidTr="00641B11">
        <w:trPr>
          <w:jc w:val="center"/>
          <w:trPrChange w:id="227" w:author="Autor">
            <w:trPr>
              <w:jc w:val="center"/>
            </w:trPr>
          </w:trPrChange>
        </w:trPr>
        <w:tc>
          <w:tcPr>
            <w:tcW w:w="4851" w:type="dxa"/>
            <w:gridSpan w:val="2"/>
            <w:shd w:val="clear" w:color="auto" w:fill="E5DFEC" w:themeFill="accent4" w:themeFillTint="33"/>
            <w:tcPrChange w:id="228" w:author="Autor">
              <w:tcPr>
                <w:tcW w:w="4851" w:type="dxa"/>
                <w:gridSpan w:val="2"/>
                <w:shd w:val="clear" w:color="auto" w:fill="E5DFEC" w:themeFill="accent4" w:themeFillTint="33"/>
              </w:tcPr>
            </w:tcPrChange>
          </w:tcPr>
          <w:p w14:paraId="779D094B" w14:textId="77777777" w:rsidR="00813127" w:rsidRDefault="00813127" w:rsidP="00B613CD">
            <w:pPr>
              <w:ind w:left="249" w:hanging="249"/>
            </w:pPr>
            <w:r>
              <w:t>7. Podmienky podľa osobitných predpisov</w:t>
            </w:r>
          </w:p>
        </w:tc>
        <w:tc>
          <w:tcPr>
            <w:tcW w:w="2046" w:type="dxa"/>
            <w:tcPrChange w:id="229" w:author="Autor">
              <w:tcPr>
                <w:tcW w:w="2046" w:type="dxa"/>
              </w:tcPr>
            </w:tcPrChange>
          </w:tcPr>
          <w:p w14:paraId="5E7A6A8B" w14:textId="77777777" w:rsidR="00813127" w:rsidRDefault="00022ACE" w:rsidP="00B613CD">
            <w:sdt>
              <w:sdtPr>
                <w:id w:val="449213768"/>
                <w:placeholder>
                  <w:docPart w:val="9C8355726561499CB3720EA5E4265434"/>
                </w:placeholder>
                <w:showingPlcHdr/>
                <w:comboBox>
                  <w:listItem w:displayText="sú uvedené" w:value="sú uvedené"/>
                  <w:listItem w:displayText="nie sú uvedené" w:value="nie sú uvedené"/>
                </w:comboBox>
              </w:sdtPr>
              <w:sdtEndPr/>
              <w:sdtContent>
                <w:r w:rsidR="009040A8" w:rsidRPr="00412246">
                  <w:rPr>
                    <w:rStyle w:val="Zstupntext"/>
                  </w:rPr>
                  <w:t>Vyberte položku.</w:t>
                </w:r>
              </w:sdtContent>
            </w:sdt>
            <w:r w:rsidR="009040A8" w:rsidDel="009040A8">
              <w:t xml:space="preserve"> </w:t>
            </w:r>
          </w:p>
        </w:tc>
        <w:tc>
          <w:tcPr>
            <w:tcW w:w="3029" w:type="dxa"/>
            <w:tcPrChange w:id="230" w:author="Autor">
              <w:tcPr>
                <w:tcW w:w="3029" w:type="dxa"/>
              </w:tcPr>
            </w:tcPrChange>
          </w:tcPr>
          <w:p w14:paraId="195650B5" w14:textId="77777777" w:rsidR="00813127" w:rsidRDefault="00813127" w:rsidP="00B613CD"/>
        </w:tc>
      </w:tr>
      <w:tr w:rsidR="00813127" w14:paraId="1A48B4E1" w14:textId="77777777" w:rsidTr="00641B11">
        <w:trPr>
          <w:jc w:val="center"/>
          <w:trPrChange w:id="231" w:author="Autor">
            <w:trPr>
              <w:jc w:val="center"/>
            </w:trPr>
          </w:trPrChange>
        </w:trPr>
        <w:tc>
          <w:tcPr>
            <w:tcW w:w="9926" w:type="dxa"/>
            <w:gridSpan w:val="4"/>
            <w:shd w:val="clear" w:color="auto" w:fill="B2A1C7" w:themeFill="accent4" w:themeFillTint="99"/>
            <w:tcPrChange w:id="232" w:author="Autor">
              <w:tcPr>
                <w:tcW w:w="9926" w:type="dxa"/>
                <w:gridSpan w:val="4"/>
                <w:shd w:val="clear" w:color="auto" w:fill="B2A1C7" w:themeFill="accent4" w:themeFillTint="99"/>
              </w:tcPr>
            </w:tcPrChange>
          </w:tcPr>
          <w:p w14:paraId="312CAF2A" w14:textId="77777777" w:rsidR="00813127" w:rsidRPr="00517659" w:rsidRDefault="00813127" w:rsidP="00B613CD">
            <w:pPr>
              <w:jc w:val="center"/>
              <w:rPr>
                <w:b/>
              </w:rPr>
            </w:pPr>
            <w:r w:rsidRPr="00517659">
              <w:rPr>
                <w:b/>
              </w:rPr>
              <w:t>Fakultatívne podmienky poskytnutia príspevku</w:t>
            </w:r>
          </w:p>
        </w:tc>
      </w:tr>
      <w:tr w:rsidR="00813127" w14:paraId="0435E386" w14:textId="77777777" w:rsidTr="00641B11">
        <w:trPr>
          <w:jc w:val="center"/>
          <w:trPrChange w:id="233" w:author="Autor">
            <w:trPr>
              <w:jc w:val="center"/>
            </w:trPr>
          </w:trPrChange>
        </w:trPr>
        <w:tc>
          <w:tcPr>
            <w:tcW w:w="6897" w:type="dxa"/>
            <w:gridSpan w:val="3"/>
            <w:tcPrChange w:id="234" w:author="Autor">
              <w:tcPr>
                <w:tcW w:w="6897" w:type="dxa"/>
                <w:gridSpan w:val="3"/>
              </w:tcPr>
            </w:tcPrChange>
          </w:tcPr>
          <w:p w14:paraId="724FCE50" w14:textId="77777777" w:rsidR="00813127" w:rsidRDefault="00813127" w:rsidP="00B613CD"/>
        </w:tc>
        <w:tc>
          <w:tcPr>
            <w:tcW w:w="3029" w:type="dxa"/>
            <w:tcPrChange w:id="235" w:author="Autor">
              <w:tcPr>
                <w:tcW w:w="3029" w:type="dxa"/>
              </w:tcPr>
            </w:tcPrChange>
          </w:tcPr>
          <w:p w14:paraId="7AAAC433" w14:textId="77777777" w:rsidR="00813127" w:rsidRPr="0024799D" w:rsidRDefault="00813127" w:rsidP="00B613CD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813127" w14:paraId="7522F1B3" w14:textId="77777777" w:rsidTr="00641B11">
        <w:trPr>
          <w:jc w:val="center"/>
          <w:trPrChange w:id="236" w:author="Autor">
            <w:trPr>
              <w:jc w:val="center"/>
            </w:trPr>
          </w:trPrChange>
        </w:trPr>
        <w:tc>
          <w:tcPr>
            <w:tcW w:w="4851" w:type="dxa"/>
            <w:gridSpan w:val="2"/>
            <w:shd w:val="clear" w:color="auto" w:fill="E5DFEC" w:themeFill="accent4" w:themeFillTint="33"/>
            <w:tcPrChange w:id="237" w:author="Autor">
              <w:tcPr>
                <w:tcW w:w="4851" w:type="dxa"/>
                <w:gridSpan w:val="2"/>
                <w:shd w:val="clear" w:color="auto" w:fill="E5DFEC" w:themeFill="accent4" w:themeFillTint="33"/>
              </w:tcPr>
            </w:tcPrChange>
          </w:tcPr>
          <w:p w14:paraId="22663D0F" w14:textId="77777777" w:rsidR="00813127" w:rsidRDefault="00813127" w:rsidP="00B613CD">
            <w:r>
              <w:t>1. Oprávnenosť partnera</w:t>
            </w:r>
          </w:p>
        </w:tc>
        <w:sdt>
          <w:sdtPr>
            <w:id w:val="-1262377818"/>
            <w:placeholder>
              <w:docPart w:val="43FAD5C0CDCF4F4E9B02906697DDB5C5"/>
            </w:placeholder>
            <w:showingPlcHdr/>
            <w:comboBox>
              <w:listItem w:displayText="je uvedená" w:value="je uvedená"/>
              <w:listItem w:displayText="nie je uvedená" w:value="nie je uvedená"/>
              <w:listItem w:displayText="neuplatňuje sa " w:value="neuplatňuje sa "/>
            </w:comboBox>
          </w:sdtPr>
          <w:sdtEndPr/>
          <w:sdtContent>
            <w:tc>
              <w:tcPr>
                <w:tcW w:w="2046" w:type="dxa"/>
                <w:tcPrChange w:id="238" w:author="Autor">
                  <w:tcPr>
                    <w:tcW w:w="2046" w:type="dxa"/>
                  </w:tcPr>
                </w:tcPrChange>
              </w:tcPr>
              <w:p w14:paraId="474136D3" w14:textId="77777777" w:rsidR="00813127" w:rsidRDefault="00813127" w:rsidP="00B613CD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  <w:tcPrChange w:id="239" w:author="Autor">
              <w:tcPr>
                <w:tcW w:w="3029" w:type="dxa"/>
              </w:tcPr>
            </w:tcPrChange>
          </w:tcPr>
          <w:p w14:paraId="2BE11658" w14:textId="77777777" w:rsidR="00813127" w:rsidRDefault="00813127" w:rsidP="00B613CD"/>
        </w:tc>
      </w:tr>
      <w:tr w:rsidR="00813127" w14:paraId="6E6033E1" w14:textId="77777777" w:rsidTr="00641B11">
        <w:trPr>
          <w:jc w:val="center"/>
          <w:trPrChange w:id="240" w:author="Autor">
            <w:trPr>
              <w:jc w:val="center"/>
            </w:trPr>
          </w:trPrChange>
        </w:trPr>
        <w:tc>
          <w:tcPr>
            <w:tcW w:w="4851" w:type="dxa"/>
            <w:gridSpan w:val="2"/>
            <w:shd w:val="clear" w:color="auto" w:fill="E5DFEC" w:themeFill="accent4" w:themeFillTint="33"/>
            <w:tcPrChange w:id="241" w:author="Autor">
              <w:tcPr>
                <w:tcW w:w="4851" w:type="dxa"/>
                <w:gridSpan w:val="2"/>
                <w:shd w:val="clear" w:color="auto" w:fill="E5DFEC" w:themeFill="accent4" w:themeFillTint="33"/>
              </w:tcPr>
            </w:tcPrChange>
          </w:tcPr>
          <w:p w14:paraId="589F6805" w14:textId="77777777" w:rsidR="00813127" w:rsidRDefault="00813127" w:rsidP="00B613CD">
            <w:r>
              <w:t>2. Oprávnenosť užívateľa</w:t>
            </w:r>
          </w:p>
        </w:tc>
        <w:tc>
          <w:tcPr>
            <w:tcW w:w="2046" w:type="dxa"/>
            <w:tcPrChange w:id="242" w:author="Autor">
              <w:tcPr>
                <w:tcW w:w="2046" w:type="dxa"/>
              </w:tcPr>
            </w:tcPrChange>
          </w:tcPr>
          <w:p w14:paraId="76667BBA" w14:textId="77777777" w:rsidR="00813127" w:rsidRDefault="00022ACE" w:rsidP="00B613CD">
            <w:sdt>
              <w:sdtPr>
                <w:id w:val="1538083074"/>
                <w:placeholder>
                  <w:docPart w:val="A3C05FADD679428EB39CA258E8248DF0"/>
                </w:placeholder>
                <w:showingPlcHdr/>
                <w:comboBox>
                  <w:listItem w:displayText="je uvedená" w:value="je uvedená"/>
                  <w:listItem w:displayText="nie je uvedená" w:value="nie je uvedená"/>
                  <w:listItem w:displayText="neuplatňuje sa " w:value="neuplatňuje sa "/>
                </w:comboBox>
              </w:sdtPr>
              <w:sdtEndPr/>
              <w:sdtContent>
                <w:r w:rsidR="009040A8" w:rsidRPr="008B2ED1">
                  <w:rPr>
                    <w:rStyle w:val="Zstupntext"/>
                  </w:rPr>
                  <w:t>Vyberte položku.</w:t>
                </w:r>
              </w:sdtContent>
            </w:sdt>
            <w:r w:rsidR="009040A8" w:rsidDel="009040A8">
              <w:t xml:space="preserve"> </w:t>
            </w:r>
          </w:p>
        </w:tc>
        <w:tc>
          <w:tcPr>
            <w:tcW w:w="3029" w:type="dxa"/>
            <w:tcPrChange w:id="243" w:author="Autor">
              <w:tcPr>
                <w:tcW w:w="3029" w:type="dxa"/>
              </w:tcPr>
            </w:tcPrChange>
          </w:tcPr>
          <w:p w14:paraId="54A58EB2" w14:textId="77777777" w:rsidR="00813127" w:rsidRDefault="00813127" w:rsidP="00B613CD"/>
        </w:tc>
      </w:tr>
      <w:tr w:rsidR="00813127" w14:paraId="4179A9CB" w14:textId="77777777" w:rsidTr="00641B11">
        <w:trPr>
          <w:jc w:val="center"/>
          <w:trPrChange w:id="244" w:author="Autor">
            <w:trPr>
              <w:jc w:val="center"/>
            </w:trPr>
          </w:trPrChange>
        </w:trPr>
        <w:tc>
          <w:tcPr>
            <w:tcW w:w="4851" w:type="dxa"/>
            <w:gridSpan w:val="2"/>
            <w:shd w:val="clear" w:color="auto" w:fill="E5DFEC" w:themeFill="accent4" w:themeFillTint="33"/>
            <w:tcPrChange w:id="245" w:author="Autor">
              <w:tcPr>
                <w:tcW w:w="4851" w:type="dxa"/>
                <w:gridSpan w:val="2"/>
                <w:shd w:val="clear" w:color="auto" w:fill="E5DFEC" w:themeFill="accent4" w:themeFillTint="33"/>
              </w:tcPr>
            </w:tcPrChange>
          </w:tcPr>
          <w:p w14:paraId="7BB32A2F" w14:textId="77777777" w:rsidR="00813127" w:rsidRDefault="00813127" w:rsidP="00B613CD">
            <w:r>
              <w:t>3. Oprávnenosť cieľovej skupiny</w:t>
            </w:r>
          </w:p>
        </w:tc>
        <w:tc>
          <w:tcPr>
            <w:tcW w:w="2046" w:type="dxa"/>
            <w:tcPrChange w:id="246" w:author="Autor">
              <w:tcPr>
                <w:tcW w:w="2046" w:type="dxa"/>
              </w:tcPr>
            </w:tcPrChange>
          </w:tcPr>
          <w:p w14:paraId="23663933" w14:textId="77777777" w:rsidR="00813127" w:rsidRDefault="00022ACE">
            <w:sdt>
              <w:sdtPr>
                <w:id w:val="-1925707801"/>
                <w:placeholder>
                  <w:docPart w:val="A154384AD1BE4074946306CC518741D0"/>
                </w:placeholder>
                <w:showingPlcHdr/>
                <w:comboBox>
                  <w:listItem w:displayText="je uvedená" w:value="je uvedená"/>
                  <w:listItem w:displayText="nie je uvedená" w:value="nie je uvedená"/>
                  <w:listItem w:displayText="neuplatňuje sa " w:value="neuplatňuje sa "/>
                </w:comboBox>
              </w:sdtPr>
              <w:sdtEndPr/>
              <w:sdtContent>
                <w:r w:rsidR="009040A8" w:rsidRPr="008B2ED1">
                  <w:rPr>
                    <w:rStyle w:val="Zstupntext"/>
                  </w:rPr>
                  <w:t>Vyberte položku.</w:t>
                </w:r>
              </w:sdtContent>
            </w:sdt>
            <w:r w:rsidR="009040A8" w:rsidDel="009040A8">
              <w:t xml:space="preserve"> </w:t>
            </w:r>
          </w:p>
        </w:tc>
        <w:tc>
          <w:tcPr>
            <w:tcW w:w="3029" w:type="dxa"/>
            <w:tcPrChange w:id="247" w:author="Autor">
              <w:tcPr>
                <w:tcW w:w="3029" w:type="dxa"/>
              </w:tcPr>
            </w:tcPrChange>
          </w:tcPr>
          <w:p w14:paraId="23AD1133" w14:textId="77777777" w:rsidR="00813127" w:rsidRDefault="00813127" w:rsidP="00B613CD"/>
        </w:tc>
      </w:tr>
      <w:tr w:rsidR="00813127" w14:paraId="682A5DB0" w14:textId="77777777" w:rsidTr="00641B11">
        <w:trPr>
          <w:jc w:val="center"/>
          <w:trPrChange w:id="248" w:author="Autor">
            <w:trPr>
              <w:jc w:val="center"/>
            </w:trPr>
          </w:trPrChange>
        </w:trPr>
        <w:tc>
          <w:tcPr>
            <w:tcW w:w="4851" w:type="dxa"/>
            <w:gridSpan w:val="2"/>
            <w:shd w:val="clear" w:color="auto" w:fill="E5DFEC" w:themeFill="accent4" w:themeFillTint="33"/>
            <w:tcPrChange w:id="249" w:author="Autor">
              <w:tcPr>
                <w:tcW w:w="4851" w:type="dxa"/>
                <w:gridSpan w:val="2"/>
                <w:shd w:val="clear" w:color="auto" w:fill="E5DFEC" w:themeFill="accent4" w:themeFillTint="33"/>
              </w:tcPr>
            </w:tcPrChange>
          </w:tcPr>
          <w:p w14:paraId="7373A989" w14:textId="77777777" w:rsidR="00813127" w:rsidRDefault="00813127" w:rsidP="00B613CD">
            <w:r>
              <w:t>4. Ďalšie podmienky poskytnutia príspevku</w:t>
            </w:r>
          </w:p>
        </w:tc>
        <w:sdt>
          <w:sdtPr>
            <w:id w:val="1084036888"/>
            <w:placeholder>
              <w:docPart w:val="24D79AA71EBE40C58B5191D95DB9C794"/>
            </w:placeholder>
            <w:showingPlcHdr/>
            <w:comboBox>
              <w:listItem w:displayText="sú uvedené" w:value="sú uvedené"/>
              <w:listItem w:displayText="nie sú uvedené" w:value="nie sú uvedené"/>
              <w:listItem w:displayText="neuplatňujú sa" w:value="neuplatňujú sa"/>
            </w:comboBox>
          </w:sdtPr>
          <w:sdtEndPr/>
          <w:sdtContent>
            <w:tc>
              <w:tcPr>
                <w:tcW w:w="2046" w:type="dxa"/>
                <w:tcPrChange w:id="250" w:author="Autor">
                  <w:tcPr>
                    <w:tcW w:w="2046" w:type="dxa"/>
                  </w:tcPr>
                </w:tcPrChange>
              </w:tcPr>
              <w:p w14:paraId="373BCFFA" w14:textId="77777777" w:rsidR="00813127" w:rsidRDefault="00813127" w:rsidP="00B613CD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  <w:tcPrChange w:id="251" w:author="Autor">
              <w:tcPr>
                <w:tcW w:w="3029" w:type="dxa"/>
              </w:tcPr>
            </w:tcPrChange>
          </w:tcPr>
          <w:p w14:paraId="0CA6702E" w14:textId="77777777" w:rsidR="00813127" w:rsidRDefault="00813127" w:rsidP="00B613CD"/>
        </w:tc>
      </w:tr>
      <w:tr w:rsidR="00813127" w:rsidRPr="00412246" w14:paraId="4313612F" w14:textId="77777777" w:rsidTr="00641B11">
        <w:trPr>
          <w:jc w:val="center"/>
          <w:trPrChange w:id="252" w:author="Autor">
            <w:trPr>
              <w:jc w:val="center"/>
            </w:trPr>
          </w:trPrChange>
        </w:trPr>
        <w:tc>
          <w:tcPr>
            <w:tcW w:w="9926" w:type="dxa"/>
            <w:gridSpan w:val="4"/>
            <w:shd w:val="clear" w:color="auto" w:fill="B2A1C7" w:themeFill="accent4" w:themeFillTint="99"/>
            <w:tcPrChange w:id="253" w:author="Autor">
              <w:tcPr>
                <w:tcW w:w="9926" w:type="dxa"/>
                <w:gridSpan w:val="4"/>
                <w:shd w:val="clear" w:color="auto" w:fill="B2A1C7" w:themeFill="accent4" w:themeFillTint="99"/>
              </w:tcPr>
            </w:tcPrChange>
          </w:tcPr>
          <w:p w14:paraId="3C5925FE" w14:textId="77777777" w:rsidR="00813127" w:rsidRPr="00517659" w:rsidRDefault="00813127" w:rsidP="00B613CD">
            <w:pPr>
              <w:jc w:val="center"/>
              <w:rPr>
                <w:b/>
              </w:rPr>
            </w:pPr>
            <w:r>
              <w:rPr>
                <w:b/>
              </w:rPr>
              <w:t>Overenie podmienok poskytnutia príspevku a ďalšie informácie k výzve</w:t>
            </w:r>
          </w:p>
        </w:tc>
      </w:tr>
      <w:tr w:rsidR="00813127" w14:paraId="44C90B97" w14:textId="77777777" w:rsidTr="00641B11">
        <w:trPr>
          <w:jc w:val="center"/>
          <w:trPrChange w:id="254" w:author="Autor">
            <w:trPr>
              <w:jc w:val="center"/>
            </w:trPr>
          </w:trPrChange>
        </w:trPr>
        <w:tc>
          <w:tcPr>
            <w:tcW w:w="6897" w:type="dxa"/>
            <w:gridSpan w:val="3"/>
            <w:tcPrChange w:id="255" w:author="Autor">
              <w:tcPr>
                <w:tcW w:w="6897" w:type="dxa"/>
                <w:gridSpan w:val="3"/>
              </w:tcPr>
            </w:tcPrChange>
          </w:tcPr>
          <w:p w14:paraId="59840EBB" w14:textId="77777777" w:rsidR="00813127" w:rsidRDefault="00813127" w:rsidP="00B613CD"/>
        </w:tc>
        <w:tc>
          <w:tcPr>
            <w:tcW w:w="3029" w:type="dxa"/>
            <w:tcPrChange w:id="256" w:author="Autor">
              <w:tcPr>
                <w:tcW w:w="3029" w:type="dxa"/>
              </w:tcPr>
            </w:tcPrChange>
          </w:tcPr>
          <w:p w14:paraId="3A3600CA" w14:textId="77777777" w:rsidR="00813127" w:rsidRPr="0024799D" w:rsidRDefault="00813127" w:rsidP="00B613CD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813127" w14:paraId="471D306D" w14:textId="77777777" w:rsidTr="00641B11">
        <w:trPr>
          <w:jc w:val="center"/>
          <w:trPrChange w:id="257" w:author="Autor">
            <w:trPr>
              <w:jc w:val="center"/>
            </w:trPr>
          </w:trPrChange>
        </w:trPr>
        <w:tc>
          <w:tcPr>
            <w:tcW w:w="4851" w:type="dxa"/>
            <w:gridSpan w:val="2"/>
            <w:shd w:val="clear" w:color="auto" w:fill="E5DFEC" w:themeFill="accent4" w:themeFillTint="33"/>
            <w:tcPrChange w:id="258" w:author="Autor">
              <w:tcPr>
                <w:tcW w:w="4851" w:type="dxa"/>
                <w:gridSpan w:val="2"/>
                <w:shd w:val="clear" w:color="auto" w:fill="E5DFEC" w:themeFill="accent4" w:themeFillTint="33"/>
              </w:tcPr>
            </w:tcPrChange>
          </w:tcPr>
          <w:p w14:paraId="6FCE8142" w14:textId="77777777" w:rsidR="00813127" w:rsidRDefault="00813127" w:rsidP="003D0483">
            <w:pPr>
              <w:ind w:left="249" w:hanging="249"/>
            </w:pPr>
            <w:r>
              <w:t>1. Zapracovanie ustanovení o</w:t>
            </w:r>
            <w:r w:rsidR="003D0483">
              <w:t> preukazovaní a</w:t>
            </w:r>
            <w:r>
              <w:t> overovaní podmienok poskytnutia príspevku a ďalších informácií k výzve</w:t>
            </w:r>
          </w:p>
        </w:tc>
        <w:sdt>
          <w:sdtPr>
            <w:id w:val="-880484544"/>
            <w:placeholder>
              <w:docPart w:val="3DB93272795241118D691085894981AF"/>
            </w:placeholder>
            <w:showingPlcHdr/>
            <w:comboBox>
              <w:listItem w:displayText="sú zapracované" w:value="sú zapracované"/>
              <w:listItem w:displayText="nie sú zapracované" w:value="nie sú zapracované"/>
            </w:comboBox>
          </w:sdtPr>
          <w:sdtEndPr/>
          <w:sdtContent>
            <w:tc>
              <w:tcPr>
                <w:tcW w:w="2046" w:type="dxa"/>
                <w:tcPrChange w:id="259" w:author="Autor">
                  <w:tcPr>
                    <w:tcW w:w="2046" w:type="dxa"/>
                  </w:tcPr>
                </w:tcPrChange>
              </w:tcPr>
              <w:p w14:paraId="6041C646" w14:textId="77777777" w:rsidR="00813127" w:rsidRDefault="00813127" w:rsidP="00B613CD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  <w:tcPrChange w:id="260" w:author="Autor">
              <w:tcPr>
                <w:tcW w:w="3029" w:type="dxa"/>
              </w:tcPr>
            </w:tcPrChange>
          </w:tcPr>
          <w:p w14:paraId="56604AAA" w14:textId="77777777" w:rsidR="00813127" w:rsidRDefault="00813127" w:rsidP="00B613CD"/>
        </w:tc>
      </w:tr>
      <w:tr w:rsidR="00BC3AF1" w:rsidRPr="00086671" w14:paraId="7D820C8B" w14:textId="77777777" w:rsidTr="00641B11">
        <w:trPr>
          <w:trHeight w:val="151"/>
          <w:jc w:val="center"/>
          <w:trPrChange w:id="261" w:author="Autor">
            <w:trPr>
              <w:trHeight w:val="151"/>
              <w:jc w:val="center"/>
            </w:trPr>
          </w:trPrChange>
        </w:trPr>
        <w:tc>
          <w:tcPr>
            <w:tcW w:w="9926" w:type="dxa"/>
            <w:gridSpan w:val="4"/>
            <w:shd w:val="clear" w:color="auto" w:fill="B2A1C7" w:themeFill="accent4" w:themeFillTint="99"/>
            <w:tcPrChange w:id="262" w:author="Autor">
              <w:tcPr>
                <w:tcW w:w="9926" w:type="dxa"/>
                <w:gridSpan w:val="4"/>
                <w:shd w:val="clear" w:color="auto" w:fill="B2A1C7" w:themeFill="accent4" w:themeFillTint="99"/>
              </w:tcPr>
            </w:tcPrChange>
          </w:tcPr>
          <w:p w14:paraId="45D7A92D" w14:textId="77777777" w:rsidR="00BC3AF1" w:rsidRPr="00885D6D" w:rsidRDefault="00BC3AF1" w:rsidP="00B613CD">
            <w:pPr>
              <w:jc w:val="center"/>
              <w:rPr>
                <w:b/>
              </w:rPr>
            </w:pPr>
            <w:r w:rsidRPr="001770B9">
              <w:rPr>
                <w:b/>
              </w:rPr>
              <w:t>Identifikácia synergických a komplementárnych účinkov</w:t>
            </w:r>
          </w:p>
        </w:tc>
      </w:tr>
      <w:tr w:rsidR="00791176" w:rsidRPr="0024799D" w14:paraId="6A33C6F9" w14:textId="77777777" w:rsidTr="00641B11">
        <w:trPr>
          <w:jc w:val="center"/>
          <w:trPrChange w:id="263" w:author="Autor">
            <w:trPr>
              <w:jc w:val="center"/>
            </w:trPr>
          </w:trPrChange>
        </w:trPr>
        <w:tc>
          <w:tcPr>
            <w:tcW w:w="6897" w:type="dxa"/>
            <w:gridSpan w:val="3"/>
            <w:tcPrChange w:id="264" w:author="Autor">
              <w:tcPr>
                <w:tcW w:w="6897" w:type="dxa"/>
                <w:gridSpan w:val="3"/>
              </w:tcPr>
            </w:tcPrChange>
          </w:tcPr>
          <w:p w14:paraId="0128319A" w14:textId="77777777" w:rsidR="00791176" w:rsidRDefault="00791176" w:rsidP="009D4CB5"/>
        </w:tc>
        <w:tc>
          <w:tcPr>
            <w:tcW w:w="3029" w:type="dxa"/>
            <w:tcPrChange w:id="265" w:author="Autor">
              <w:tcPr>
                <w:tcW w:w="3029" w:type="dxa"/>
              </w:tcPr>
            </w:tcPrChange>
          </w:tcPr>
          <w:p w14:paraId="7E039338" w14:textId="77777777" w:rsidR="00791176" w:rsidRPr="0024799D" w:rsidRDefault="00791176" w:rsidP="009D4CB5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BC3AF1" w14:paraId="6A97BDB6" w14:textId="77777777" w:rsidTr="00641B11">
        <w:trPr>
          <w:jc w:val="center"/>
          <w:trPrChange w:id="266" w:author="Autor">
            <w:trPr>
              <w:jc w:val="center"/>
            </w:trPr>
          </w:trPrChange>
        </w:trPr>
        <w:tc>
          <w:tcPr>
            <w:tcW w:w="4851" w:type="dxa"/>
            <w:gridSpan w:val="2"/>
            <w:shd w:val="clear" w:color="auto" w:fill="E5DFEC" w:themeFill="accent4" w:themeFillTint="33"/>
            <w:tcPrChange w:id="267" w:author="Autor">
              <w:tcPr>
                <w:tcW w:w="4851" w:type="dxa"/>
                <w:gridSpan w:val="2"/>
                <w:shd w:val="clear" w:color="auto" w:fill="E5DFEC" w:themeFill="accent4" w:themeFillTint="33"/>
              </w:tcPr>
            </w:tcPrChange>
          </w:tcPr>
          <w:p w14:paraId="5F653EF5" w14:textId="77777777" w:rsidR="00BC3AF1" w:rsidRDefault="00BC3AF1" w:rsidP="000A44F7">
            <w:pPr>
              <w:ind w:left="249" w:hanging="249"/>
            </w:pPr>
            <w:r>
              <w:t>1. Uvedenie relevantných údajov o synergických a komplementárnych účinkoch</w:t>
            </w:r>
            <w:r w:rsidR="00462B88">
              <w:t xml:space="preserve"> </w:t>
            </w:r>
            <w:r w:rsidR="00AE1B5D">
              <w:t xml:space="preserve">v súlade so </w:t>
            </w:r>
            <w:r w:rsidR="009F04E6">
              <w:t xml:space="preserve">závermi </w:t>
            </w:r>
            <w:r w:rsidR="00AE1B5D">
              <w:t>pracovnej komisie</w:t>
            </w:r>
            <w:r w:rsidR="00AE1B5D" w:rsidRPr="00AE1B5D">
              <w:t xml:space="preserve"> pre koordináciu a zabezpečenie synergických účinkov</w:t>
            </w:r>
          </w:p>
        </w:tc>
        <w:sdt>
          <w:sdtPr>
            <w:id w:val="263500299"/>
            <w:placeholder>
              <w:docPart w:val="2367DBC28E974654BFEE2F527E543DF1"/>
            </w:placeholder>
            <w:showingPlcHdr/>
            <w:comboBox>
              <w:listItem w:displayText="sú uvedené" w:value="sú uvedené"/>
              <w:listItem w:displayText="nie sú uvedené" w:value="nie sú uvedené"/>
              <w:listItem w:displayText="neuplatňuje sa" w:value="neuplatňuje sa"/>
            </w:comboBox>
          </w:sdtPr>
          <w:sdtEndPr/>
          <w:sdtContent>
            <w:tc>
              <w:tcPr>
                <w:tcW w:w="2046" w:type="dxa"/>
                <w:tcPrChange w:id="268" w:author="Autor">
                  <w:tcPr>
                    <w:tcW w:w="2046" w:type="dxa"/>
                  </w:tcPr>
                </w:tcPrChange>
              </w:tcPr>
              <w:p w14:paraId="4A2D2A8C" w14:textId="77777777" w:rsidR="00BC3AF1" w:rsidRDefault="00ED22F6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  <w:tcPrChange w:id="269" w:author="Autor">
              <w:tcPr>
                <w:tcW w:w="3029" w:type="dxa"/>
              </w:tcPr>
            </w:tcPrChange>
          </w:tcPr>
          <w:p w14:paraId="41C62C21" w14:textId="77777777" w:rsidR="00BC3AF1" w:rsidRDefault="00BC3AF1" w:rsidP="009D4CB5"/>
        </w:tc>
      </w:tr>
      <w:tr w:rsidR="00791176" w14:paraId="29921F17" w14:textId="77777777" w:rsidTr="00641B11">
        <w:trPr>
          <w:jc w:val="center"/>
          <w:trPrChange w:id="270" w:author="Autor">
            <w:trPr>
              <w:jc w:val="center"/>
            </w:trPr>
          </w:trPrChange>
        </w:trPr>
        <w:tc>
          <w:tcPr>
            <w:tcW w:w="9926" w:type="dxa"/>
            <w:gridSpan w:val="4"/>
            <w:shd w:val="clear" w:color="auto" w:fill="B2A1C7" w:themeFill="accent4" w:themeFillTint="99"/>
            <w:tcPrChange w:id="271" w:author="Autor">
              <w:tcPr>
                <w:tcW w:w="9926" w:type="dxa"/>
                <w:gridSpan w:val="4"/>
                <w:shd w:val="clear" w:color="auto" w:fill="B2A1C7" w:themeFill="accent4" w:themeFillTint="99"/>
              </w:tcPr>
            </w:tcPrChange>
          </w:tcPr>
          <w:p w14:paraId="5A55D325" w14:textId="77777777" w:rsidR="00791176" w:rsidRDefault="00791176" w:rsidP="00B613CD">
            <w:pPr>
              <w:jc w:val="center"/>
              <w:rPr>
                <w:b/>
              </w:rPr>
            </w:pPr>
            <w:r>
              <w:rPr>
                <w:b/>
              </w:rPr>
              <w:t>Zmena a zrušenie výzvy</w:t>
            </w:r>
          </w:p>
        </w:tc>
      </w:tr>
      <w:tr w:rsidR="00791176" w:rsidRPr="0024799D" w14:paraId="7ACA5BE6" w14:textId="77777777" w:rsidTr="00641B11">
        <w:trPr>
          <w:jc w:val="center"/>
          <w:trPrChange w:id="272" w:author="Autor">
            <w:trPr>
              <w:jc w:val="center"/>
            </w:trPr>
          </w:trPrChange>
        </w:trPr>
        <w:tc>
          <w:tcPr>
            <w:tcW w:w="6897" w:type="dxa"/>
            <w:gridSpan w:val="3"/>
            <w:tcPrChange w:id="273" w:author="Autor">
              <w:tcPr>
                <w:tcW w:w="6897" w:type="dxa"/>
                <w:gridSpan w:val="3"/>
              </w:tcPr>
            </w:tcPrChange>
          </w:tcPr>
          <w:p w14:paraId="65BF775E" w14:textId="77777777" w:rsidR="00791176" w:rsidRDefault="00791176" w:rsidP="009D4CB5"/>
        </w:tc>
        <w:tc>
          <w:tcPr>
            <w:tcW w:w="3029" w:type="dxa"/>
            <w:tcPrChange w:id="274" w:author="Autor">
              <w:tcPr>
                <w:tcW w:w="3029" w:type="dxa"/>
              </w:tcPr>
            </w:tcPrChange>
          </w:tcPr>
          <w:p w14:paraId="7D532BF5" w14:textId="77777777" w:rsidR="00791176" w:rsidRPr="0024799D" w:rsidRDefault="00791176" w:rsidP="009D4CB5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813127" w14:paraId="0AA6AD1C" w14:textId="77777777" w:rsidTr="00641B11">
        <w:trPr>
          <w:jc w:val="center"/>
          <w:trPrChange w:id="275" w:author="Autor">
            <w:trPr>
              <w:jc w:val="center"/>
            </w:trPr>
          </w:trPrChange>
        </w:trPr>
        <w:tc>
          <w:tcPr>
            <w:tcW w:w="4851" w:type="dxa"/>
            <w:gridSpan w:val="2"/>
            <w:shd w:val="clear" w:color="auto" w:fill="E5DFEC" w:themeFill="accent4" w:themeFillTint="33"/>
            <w:tcPrChange w:id="276" w:author="Autor">
              <w:tcPr>
                <w:tcW w:w="4851" w:type="dxa"/>
                <w:gridSpan w:val="2"/>
                <w:shd w:val="clear" w:color="auto" w:fill="E5DFEC" w:themeFill="accent4" w:themeFillTint="33"/>
              </w:tcPr>
            </w:tcPrChange>
          </w:tcPr>
          <w:p w14:paraId="4034772C" w14:textId="77777777" w:rsidR="00813127" w:rsidRDefault="00813127" w:rsidP="00470AB0">
            <w:pPr>
              <w:ind w:left="249" w:hanging="249"/>
            </w:pPr>
            <w:r>
              <w:t>1. Zapracovanie ustanovení o</w:t>
            </w:r>
            <w:r w:rsidR="00470AB0">
              <w:t> zmene a zrušení výzvy</w:t>
            </w:r>
          </w:p>
        </w:tc>
        <w:sdt>
          <w:sdtPr>
            <w:id w:val="1878661637"/>
            <w:placeholder>
              <w:docPart w:val="92C3C8A62D6B43159C2411D6264040CC"/>
            </w:placeholder>
            <w:showingPlcHdr/>
            <w:comboBox>
              <w:listItem w:displayText="sú uvedené" w:value="sú uvedené"/>
              <w:listItem w:displayText="nie sú uvedené" w:value="nie sú uvedené"/>
            </w:comboBox>
          </w:sdtPr>
          <w:sdtEndPr/>
          <w:sdtContent>
            <w:tc>
              <w:tcPr>
                <w:tcW w:w="2046" w:type="dxa"/>
                <w:tcPrChange w:id="277" w:author="Autor">
                  <w:tcPr>
                    <w:tcW w:w="2046" w:type="dxa"/>
                  </w:tcPr>
                </w:tcPrChange>
              </w:tcPr>
              <w:p w14:paraId="37CCAD20" w14:textId="77777777" w:rsidR="00813127" w:rsidRDefault="00813127" w:rsidP="00B613CD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  <w:tcPrChange w:id="278" w:author="Autor">
              <w:tcPr>
                <w:tcW w:w="3029" w:type="dxa"/>
              </w:tcPr>
            </w:tcPrChange>
          </w:tcPr>
          <w:p w14:paraId="421A6BCF" w14:textId="77777777" w:rsidR="00813127" w:rsidRDefault="00813127" w:rsidP="00B613CD"/>
        </w:tc>
      </w:tr>
      <w:tr w:rsidR="00813127" w14:paraId="6E59A96F" w14:textId="77777777" w:rsidTr="00641B11">
        <w:trPr>
          <w:jc w:val="center"/>
          <w:trPrChange w:id="279" w:author="Autor">
            <w:trPr>
              <w:jc w:val="center"/>
            </w:trPr>
          </w:trPrChange>
        </w:trPr>
        <w:tc>
          <w:tcPr>
            <w:tcW w:w="9926" w:type="dxa"/>
            <w:gridSpan w:val="4"/>
            <w:shd w:val="clear" w:color="auto" w:fill="B2A1C7" w:themeFill="accent4" w:themeFillTint="99"/>
            <w:tcPrChange w:id="280" w:author="Autor">
              <w:tcPr>
                <w:tcW w:w="9926" w:type="dxa"/>
                <w:gridSpan w:val="4"/>
                <w:shd w:val="clear" w:color="auto" w:fill="B2A1C7" w:themeFill="accent4" w:themeFillTint="99"/>
              </w:tcPr>
            </w:tcPrChange>
          </w:tcPr>
          <w:p w14:paraId="374BB488" w14:textId="77777777" w:rsidR="00813127" w:rsidRPr="00517659" w:rsidRDefault="00813127" w:rsidP="00B613CD">
            <w:pPr>
              <w:jc w:val="center"/>
              <w:rPr>
                <w:b/>
              </w:rPr>
            </w:pPr>
            <w:r w:rsidRPr="00517659">
              <w:rPr>
                <w:b/>
              </w:rPr>
              <w:t>Prílohy</w:t>
            </w:r>
          </w:p>
        </w:tc>
      </w:tr>
      <w:tr w:rsidR="00813127" w14:paraId="77D3EB25" w14:textId="77777777" w:rsidTr="00641B11">
        <w:trPr>
          <w:jc w:val="center"/>
          <w:trPrChange w:id="281" w:author="Autor">
            <w:trPr>
              <w:jc w:val="center"/>
            </w:trPr>
          </w:trPrChange>
        </w:trPr>
        <w:tc>
          <w:tcPr>
            <w:tcW w:w="6897" w:type="dxa"/>
            <w:gridSpan w:val="3"/>
            <w:tcPrChange w:id="282" w:author="Autor">
              <w:tcPr>
                <w:tcW w:w="6897" w:type="dxa"/>
                <w:gridSpan w:val="3"/>
              </w:tcPr>
            </w:tcPrChange>
          </w:tcPr>
          <w:p w14:paraId="00C5F3F9" w14:textId="77777777" w:rsidR="00813127" w:rsidRDefault="00813127" w:rsidP="00B613CD"/>
        </w:tc>
        <w:tc>
          <w:tcPr>
            <w:tcW w:w="3029" w:type="dxa"/>
            <w:tcPrChange w:id="283" w:author="Autor">
              <w:tcPr>
                <w:tcW w:w="3029" w:type="dxa"/>
              </w:tcPr>
            </w:tcPrChange>
          </w:tcPr>
          <w:p w14:paraId="452D599E" w14:textId="77777777" w:rsidR="00813127" w:rsidRPr="0024799D" w:rsidRDefault="00813127" w:rsidP="00B613CD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813127" w14:paraId="0C37D4BD" w14:textId="77777777" w:rsidTr="00641B11">
        <w:trPr>
          <w:jc w:val="center"/>
          <w:trPrChange w:id="284" w:author="Autor">
            <w:trPr>
              <w:jc w:val="center"/>
            </w:trPr>
          </w:trPrChange>
        </w:trPr>
        <w:tc>
          <w:tcPr>
            <w:tcW w:w="4851" w:type="dxa"/>
            <w:gridSpan w:val="2"/>
            <w:shd w:val="clear" w:color="auto" w:fill="E5DFEC" w:themeFill="accent4" w:themeFillTint="33"/>
            <w:tcPrChange w:id="285" w:author="Autor">
              <w:tcPr>
                <w:tcW w:w="4851" w:type="dxa"/>
                <w:gridSpan w:val="2"/>
                <w:shd w:val="clear" w:color="auto" w:fill="E5DFEC" w:themeFill="accent4" w:themeFillTint="33"/>
              </w:tcPr>
            </w:tcPrChange>
          </w:tcPr>
          <w:p w14:paraId="17F0F390" w14:textId="77777777" w:rsidR="00813127" w:rsidRDefault="00813127" w:rsidP="00B613CD">
            <w:r>
              <w:t>1. Formulár ŽoNFP</w:t>
            </w:r>
          </w:p>
        </w:tc>
        <w:sdt>
          <w:sdtPr>
            <w:id w:val="-300617812"/>
            <w:placeholder>
              <w:docPart w:val="4DA624FB0C804E939E8B9F8A7A4BD2D5"/>
            </w:placeholder>
            <w:showingPlcHdr/>
            <w:comboBox>
              <w:listItem w:displayText="je priložený" w:value="je priložený"/>
              <w:listItem w:displayText="nie je priložený" w:value="nie je priložený"/>
            </w:comboBox>
          </w:sdtPr>
          <w:sdtEndPr/>
          <w:sdtContent>
            <w:tc>
              <w:tcPr>
                <w:tcW w:w="2046" w:type="dxa"/>
                <w:tcPrChange w:id="286" w:author="Autor">
                  <w:tcPr>
                    <w:tcW w:w="2046" w:type="dxa"/>
                  </w:tcPr>
                </w:tcPrChange>
              </w:tcPr>
              <w:p w14:paraId="11BC9E60" w14:textId="77777777" w:rsidR="00813127" w:rsidRDefault="00813127" w:rsidP="00B613CD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  <w:tcPrChange w:id="287" w:author="Autor">
              <w:tcPr>
                <w:tcW w:w="3029" w:type="dxa"/>
              </w:tcPr>
            </w:tcPrChange>
          </w:tcPr>
          <w:p w14:paraId="0C149229" w14:textId="77777777" w:rsidR="00813127" w:rsidRDefault="00813127" w:rsidP="00B613CD"/>
        </w:tc>
      </w:tr>
      <w:tr w:rsidR="00813127" w14:paraId="430F3A19" w14:textId="77777777" w:rsidTr="00641B11">
        <w:trPr>
          <w:jc w:val="center"/>
          <w:trPrChange w:id="288" w:author="Autor">
            <w:trPr>
              <w:jc w:val="center"/>
            </w:trPr>
          </w:trPrChange>
        </w:trPr>
        <w:tc>
          <w:tcPr>
            <w:tcW w:w="4851" w:type="dxa"/>
            <w:gridSpan w:val="2"/>
            <w:shd w:val="clear" w:color="auto" w:fill="E5DFEC" w:themeFill="accent4" w:themeFillTint="33"/>
            <w:tcPrChange w:id="289" w:author="Autor">
              <w:tcPr>
                <w:tcW w:w="4851" w:type="dxa"/>
                <w:gridSpan w:val="2"/>
                <w:shd w:val="clear" w:color="auto" w:fill="E5DFEC" w:themeFill="accent4" w:themeFillTint="33"/>
              </w:tcPr>
            </w:tcPrChange>
          </w:tcPr>
          <w:p w14:paraId="54E8FFB8" w14:textId="77777777" w:rsidR="00813127" w:rsidRDefault="00813127" w:rsidP="00B613CD">
            <w:r>
              <w:t>2. Príručka pre žiadateľa</w:t>
            </w:r>
          </w:p>
        </w:tc>
        <w:tc>
          <w:tcPr>
            <w:tcW w:w="2046" w:type="dxa"/>
            <w:tcPrChange w:id="290" w:author="Autor">
              <w:tcPr>
                <w:tcW w:w="2046" w:type="dxa"/>
              </w:tcPr>
            </w:tcPrChange>
          </w:tcPr>
          <w:p w14:paraId="09A7245E" w14:textId="77777777" w:rsidR="00813127" w:rsidRDefault="00022ACE" w:rsidP="00B613CD">
            <w:sdt>
              <w:sdtPr>
                <w:id w:val="-2019230344"/>
                <w:placeholder>
                  <w:docPart w:val="6001DC116E0E4717A431E7CFFA835CFF"/>
                </w:placeholder>
                <w:showingPlcHdr/>
                <w:comboBox>
                  <w:listItem w:displayText="je priložená" w:value="je priložená"/>
                  <w:listItem w:displayText="nie je priložená" w:value="nie je priložená"/>
                </w:comboBox>
              </w:sdtPr>
              <w:sdtEndPr/>
              <w:sdtContent>
                <w:r w:rsidR="00086219" w:rsidRPr="008B2ED1">
                  <w:rPr>
                    <w:rStyle w:val="Zstupntext"/>
                  </w:rPr>
                  <w:t>Vyberte položku.</w:t>
                </w:r>
              </w:sdtContent>
            </w:sdt>
            <w:r w:rsidR="00086219" w:rsidDel="00086219">
              <w:t xml:space="preserve"> </w:t>
            </w:r>
          </w:p>
        </w:tc>
        <w:tc>
          <w:tcPr>
            <w:tcW w:w="3029" w:type="dxa"/>
            <w:tcPrChange w:id="291" w:author="Autor">
              <w:tcPr>
                <w:tcW w:w="3029" w:type="dxa"/>
              </w:tcPr>
            </w:tcPrChange>
          </w:tcPr>
          <w:p w14:paraId="6C2ADA8D" w14:textId="77777777" w:rsidR="00813127" w:rsidRDefault="00813127" w:rsidP="00B613CD"/>
        </w:tc>
      </w:tr>
      <w:tr w:rsidR="00813127" w14:paraId="29783B2C" w14:textId="77777777" w:rsidTr="00641B11">
        <w:trPr>
          <w:jc w:val="center"/>
          <w:trPrChange w:id="292" w:author="Autor">
            <w:trPr>
              <w:jc w:val="center"/>
            </w:trPr>
          </w:trPrChange>
        </w:trPr>
        <w:tc>
          <w:tcPr>
            <w:tcW w:w="4851" w:type="dxa"/>
            <w:gridSpan w:val="2"/>
            <w:shd w:val="clear" w:color="auto" w:fill="E5DFEC" w:themeFill="accent4" w:themeFillTint="33"/>
            <w:tcPrChange w:id="293" w:author="Autor">
              <w:tcPr>
                <w:tcW w:w="4851" w:type="dxa"/>
                <w:gridSpan w:val="2"/>
                <w:shd w:val="clear" w:color="auto" w:fill="E5DFEC" w:themeFill="accent4" w:themeFillTint="33"/>
              </w:tcPr>
            </w:tcPrChange>
          </w:tcPr>
          <w:p w14:paraId="3A34BA0F" w14:textId="77777777" w:rsidR="00813127" w:rsidRDefault="00813127" w:rsidP="00B613CD">
            <w:r>
              <w:t>3. Schéma štátnej pomoci/pomoci de minimis</w:t>
            </w:r>
          </w:p>
        </w:tc>
        <w:sdt>
          <w:sdtPr>
            <w:id w:val="154962922"/>
            <w:placeholder>
              <w:docPart w:val="F0D7D28C6E9542709D0A6A5CACF973A8"/>
            </w:placeholder>
            <w:showingPlcHdr/>
            <w:comboBox>
              <w:listItem w:displayText="je priložená" w:value="je priložená"/>
              <w:listItem w:displayText="nie je priložená" w:value="nie je priložená"/>
              <w:listItem w:displayText="neuplatňuje sa" w:value="neuplatňuje sa"/>
            </w:comboBox>
          </w:sdtPr>
          <w:sdtEndPr/>
          <w:sdtContent>
            <w:tc>
              <w:tcPr>
                <w:tcW w:w="2046" w:type="dxa"/>
                <w:tcPrChange w:id="294" w:author="Autor">
                  <w:tcPr>
                    <w:tcW w:w="2046" w:type="dxa"/>
                  </w:tcPr>
                </w:tcPrChange>
              </w:tcPr>
              <w:p w14:paraId="13D29749" w14:textId="77777777" w:rsidR="00813127" w:rsidRDefault="00813127" w:rsidP="00B613CD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  <w:tcPrChange w:id="295" w:author="Autor">
              <w:tcPr>
                <w:tcW w:w="3029" w:type="dxa"/>
              </w:tcPr>
            </w:tcPrChange>
          </w:tcPr>
          <w:p w14:paraId="11028A16" w14:textId="77777777" w:rsidR="00813127" w:rsidRDefault="00813127" w:rsidP="00B613CD"/>
        </w:tc>
      </w:tr>
      <w:tr w:rsidR="00813127" w14:paraId="5D5F793B" w14:textId="77777777" w:rsidTr="00641B11">
        <w:trPr>
          <w:jc w:val="center"/>
          <w:trPrChange w:id="296" w:author="Autor">
            <w:trPr>
              <w:jc w:val="center"/>
            </w:trPr>
          </w:trPrChange>
        </w:trPr>
        <w:tc>
          <w:tcPr>
            <w:tcW w:w="4851" w:type="dxa"/>
            <w:gridSpan w:val="2"/>
            <w:shd w:val="clear" w:color="auto" w:fill="E5DFEC" w:themeFill="accent4" w:themeFillTint="33"/>
            <w:tcPrChange w:id="297" w:author="Autor">
              <w:tcPr>
                <w:tcW w:w="4851" w:type="dxa"/>
                <w:gridSpan w:val="2"/>
                <w:shd w:val="clear" w:color="auto" w:fill="E5DFEC" w:themeFill="accent4" w:themeFillTint="33"/>
              </w:tcPr>
            </w:tcPrChange>
          </w:tcPr>
          <w:p w14:paraId="0482BDE9" w14:textId="77777777" w:rsidR="00813127" w:rsidRPr="00105536" w:rsidRDefault="00813127" w:rsidP="00B613CD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4. </w:t>
            </w:r>
            <w:r w:rsidRPr="00105536">
              <w:rPr>
                <w:bCs/>
                <w:iCs/>
              </w:rPr>
              <w:t>Zoznam merateľných ukazovateľov</w:t>
            </w:r>
            <w:r w:rsidRPr="00105536">
              <w:rPr>
                <w:b/>
              </w:rPr>
              <w:t xml:space="preserve"> </w:t>
            </w:r>
          </w:p>
        </w:tc>
        <w:tc>
          <w:tcPr>
            <w:tcW w:w="2046" w:type="dxa"/>
            <w:tcPrChange w:id="298" w:author="Autor">
              <w:tcPr>
                <w:tcW w:w="2046" w:type="dxa"/>
              </w:tcPr>
            </w:tcPrChange>
          </w:tcPr>
          <w:p w14:paraId="26BC4C98" w14:textId="77777777" w:rsidR="00813127" w:rsidRDefault="00022ACE" w:rsidP="00B613CD">
            <w:sdt>
              <w:sdtPr>
                <w:id w:val="-504201680"/>
                <w:placeholder>
                  <w:docPart w:val="922B10C3B17449D1A270809DEE37BF65"/>
                </w:placeholder>
                <w:showingPlcHdr/>
                <w:comboBox>
                  <w:listItem w:displayText="je priložený" w:value="je priložený"/>
                  <w:listItem w:displayText="nie je priložený" w:value="nie je priložený"/>
                </w:comboBox>
              </w:sdtPr>
              <w:sdtEndPr/>
              <w:sdtContent>
                <w:r w:rsidR="00086219" w:rsidRPr="008B2ED1">
                  <w:rPr>
                    <w:rStyle w:val="Zstupntext"/>
                  </w:rPr>
                  <w:t>Vyberte položku.</w:t>
                </w:r>
              </w:sdtContent>
            </w:sdt>
            <w:r w:rsidR="00086219" w:rsidDel="00086219">
              <w:t xml:space="preserve"> </w:t>
            </w:r>
          </w:p>
        </w:tc>
        <w:tc>
          <w:tcPr>
            <w:tcW w:w="3029" w:type="dxa"/>
            <w:tcPrChange w:id="299" w:author="Autor">
              <w:tcPr>
                <w:tcW w:w="3029" w:type="dxa"/>
              </w:tcPr>
            </w:tcPrChange>
          </w:tcPr>
          <w:p w14:paraId="20D3187F" w14:textId="77777777" w:rsidR="00813127" w:rsidRDefault="00813127" w:rsidP="00B613CD"/>
        </w:tc>
      </w:tr>
      <w:tr w:rsidR="00813127" w14:paraId="2E04F58D" w14:textId="77777777" w:rsidTr="00641B11">
        <w:trPr>
          <w:jc w:val="center"/>
          <w:trPrChange w:id="300" w:author="Autor">
            <w:trPr>
              <w:jc w:val="center"/>
            </w:trPr>
          </w:trPrChange>
        </w:trPr>
        <w:tc>
          <w:tcPr>
            <w:tcW w:w="4851" w:type="dxa"/>
            <w:gridSpan w:val="2"/>
            <w:shd w:val="clear" w:color="auto" w:fill="E5DFEC" w:themeFill="accent4" w:themeFillTint="33"/>
            <w:tcPrChange w:id="301" w:author="Autor">
              <w:tcPr>
                <w:tcW w:w="4851" w:type="dxa"/>
                <w:gridSpan w:val="2"/>
                <w:shd w:val="clear" w:color="auto" w:fill="E5DFEC" w:themeFill="accent4" w:themeFillTint="33"/>
              </w:tcPr>
            </w:tcPrChange>
          </w:tcPr>
          <w:p w14:paraId="32BAB602" w14:textId="77777777" w:rsidR="00813127" w:rsidRDefault="00813127" w:rsidP="00551256">
            <w:pPr>
              <w:ind w:left="371" w:hanging="371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4a) Všetky merateľné ukazovatele sú </w:t>
            </w:r>
            <w:r w:rsidR="002D7148">
              <w:rPr>
                <w:bCs/>
                <w:iCs/>
              </w:rPr>
              <w:t>platné v</w:t>
            </w:r>
            <w:r>
              <w:rPr>
                <w:bCs/>
                <w:iCs/>
              </w:rPr>
              <w:t> číselníku merateľných ukazovateľov</w:t>
            </w:r>
          </w:p>
        </w:tc>
        <w:sdt>
          <w:sdtPr>
            <w:id w:val="603770024"/>
            <w:placeholder>
              <w:docPart w:val="3E2156470C1846758949FB0EFCE43EFB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  <w:tcPrChange w:id="302" w:author="Autor">
                  <w:tcPr>
                    <w:tcW w:w="2046" w:type="dxa"/>
                  </w:tcPr>
                </w:tcPrChange>
              </w:tcPr>
              <w:p w14:paraId="3FE541F2" w14:textId="77777777" w:rsidR="00813127" w:rsidRDefault="00813127" w:rsidP="00B613CD">
                <w:r w:rsidRPr="009A56FE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  <w:tcPrChange w:id="303" w:author="Autor">
              <w:tcPr>
                <w:tcW w:w="3029" w:type="dxa"/>
              </w:tcPr>
            </w:tcPrChange>
          </w:tcPr>
          <w:p w14:paraId="591FA4DF" w14:textId="77777777" w:rsidR="00813127" w:rsidRDefault="00813127" w:rsidP="00B613CD"/>
        </w:tc>
      </w:tr>
      <w:tr w:rsidR="008F5BA4" w14:paraId="086B4501" w14:textId="77777777" w:rsidTr="00641B11">
        <w:trPr>
          <w:jc w:val="center"/>
          <w:trPrChange w:id="304" w:author="Autor">
            <w:trPr>
              <w:jc w:val="center"/>
            </w:trPr>
          </w:trPrChange>
        </w:trPr>
        <w:tc>
          <w:tcPr>
            <w:tcW w:w="4851" w:type="dxa"/>
            <w:gridSpan w:val="2"/>
            <w:shd w:val="clear" w:color="auto" w:fill="E5DFEC" w:themeFill="accent4" w:themeFillTint="33"/>
            <w:tcPrChange w:id="305" w:author="Autor">
              <w:tcPr>
                <w:tcW w:w="4851" w:type="dxa"/>
                <w:gridSpan w:val="2"/>
                <w:shd w:val="clear" w:color="auto" w:fill="E5DFEC" w:themeFill="accent4" w:themeFillTint="33"/>
              </w:tcPr>
            </w:tcPrChange>
          </w:tcPr>
          <w:p w14:paraId="0F4CE357" w14:textId="77777777" w:rsidR="008F5BA4" w:rsidRDefault="008F5BA4" w:rsidP="00113492">
            <w:pPr>
              <w:ind w:left="385" w:hanging="385"/>
              <w:rPr>
                <w:bCs/>
                <w:iCs/>
              </w:rPr>
            </w:pPr>
            <w:r>
              <w:rPr>
                <w:bCs/>
                <w:iCs/>
              </w:rPr>
              <w:t xml:space="preserve">4b) </w:t>
            </w:r>
            <w:r w:rsidR="00113492">
              <w:rPr>
                <w:bCs/>
                <w:iCs/>
              </w:rPr>
              <w:t xml:space="preserve">Všetky oprávnené typy aktivít vo výzve majú zadefinované projektové merateľné ukazovatele </w:t>
            </w:r>
          </w:p>
        </w:tc>
        <w:sdt>
          <w:sdtPr>
            <w:id w:val="1308361411"/>
            <w:placeholder>
              <w:docPart w:val="300E18BBEC3D437C8B5868B6E8074098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  <w:tcPrChange w:id="306" w:author="Autor">
                  <w:tcPr>
                    <w:tcW w:w="2046" w:type="dxa"/>
                  </w:tcPr>
                </w:tcPrChange>
              </w:tcPr>
              <w:p w14:paraId="13BA2E2A" w14:textId="77777777" w:rsidR="008F5BA4" w:rsidRDefault="008F5BA4" w:rsidP="00B613CD">
                <w:r w:rsidRPr="009A56FE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  <w:tcPrChange w:id="307" w:author="Autor">
              <w:tcPr>
                <w:tcW w:w="3029" w:type="dxa"/>
              </w:tcPr>
            </w:tcPrChange>
          </w:tcPr>
          <w:p w14:paraId="6889C584" w14:textId="77777777" w:rsidR="008F5BA4" w:rsidRDefault="008F5BA4" w:rsidP="00B613CD"/>
        </w:tc>
      </w:tr>
      <w:tr w:rsidR="00813127" w14:paraId="32D4E218" w14:textId="77777777" w:rsidTr="00641B11">
        <w:trPr>
          <w:jc w:val="center"/>
          <w:trPrChange w:id="308" w:author="Autor">
            <w:trPr>
              <w:jc w:val="center"/>
            </w:trPr>
          </w:trPrChange>
        </w:trPr>
        <w:tc>
          <w:tcPr>
            <w:tcW w:w="4851" w:type="dxa"/>
            <w:gridSpan w:val="2"/>
            <w:shd w:val="clear" w:color="auto" w:fill="E5DFEC" w:themeFill="accent4" w:themeFillTint="33"/>
            <w:tcPrChange w:id="309" w:author="Autor">
              <w:tcPr>
                <w:tcW w:w="4851" w:type="dxa"/>
                <w:gridSpan w:val="2"/>
                <w:shd w:val="clear" w:color="auto" w:fill="E5DFEC" w:themeFill="accent4" w:themeFillTint="33"/>
              </w:tcPr>
            </w:tcPrChange>
          </w:tcPr>
          <w:p w14:paraId="1642E7FF" w14:textId="675364EA" w:rsidR="00813127" w:rsidRDefault="00813127" w:rsidP="005239FD">
            <w:pPr>
              <w:jc w:val="both"/>
            </w:pPr>
            <w:r>
              <w:t xml:space="preserve">5. </w:t>
            </w:r>
            <w:del w:id="310" w:author="Autor">
              <w:r w:rsidR="0086698E" w:rsidRPr="0086698E">
                <w:rPr>
                  <w:rFonts w:eastAsia="Calibri"/>
                  <w:bCs/>
                  <w:iCs/>
                </w:rPr>
                <w:delText>Predbežná informácia</w:delText>
              </w:r>
            </w:del>
            <w:ins w:id="311" w:author="Autor">
              <w:r w:rsidR="005239FD">
                <w:rPr>
                  <w:rFonts w:eastAsia="Calibri"/>
                  <w:bCs/>
                  <w:iCs/>
                </w:rPr>
                <w:t>I</w:t>
              </w:r>
              <w:r w:rsidR="0086698E" w:rsidRPr="0086698E">
                <w:rPr>
                  <w:rFonts w:eastAsia="Calibri"/>
                  <w:bCs/>
                  <w:iCs/>
                </w:rPr>
                <w:t>nformácia</w:t>
              </w:r>
            </w:ins>
            <w:r w:rsidR="0086698E" w:rsidRPr="0086698E">
              <w:rPr>
                <w:rFonts w:eastAsia="Calibri"/>
                <w:bCs/>
                <w:iCs/>
              </w:rPr>
              <w:t xml:space="preserve"> pre </w:t>
            </w:r>
            <w:r w:rsidR="0086698E" w:rsidRPr="0086698E">
              <w:rPr>
                <w:rFonts w:eastAsia="Calibri"/>
                <w:bCs/>
                <w:iCs/>
              </w:rPr>
              <w:lastRenderedPageBreak/>
              <w:t xml:space="preserve">žiadateľov </w:t>
            </w:r>
            <w:r w:rsidR="0086698E" w:rsidRPr="0086698E">
              <w:rPr>
                <w:bCs/>
                <w:iCs/>
                <w:lang w:eastAsia="en-US"/>
              </w:rPr>
              <w:t>o</w:t>
            </w:r>
            <w:r w:rsidR="00CF4DF9">
              <w:rPr>
                <w:bCs/>
                <w:iCs/>
                <w:lang w:eastAsia="en-US"/>
              </w:rPr>
              <w:t> </w:t>
            </w:r>
            <w:r w:rsidR="0086698E" w:rsidRPr="0086698E">
              <w:rPr>
                <w:bCs/>
                <w:iCs/>
                <w:lang w:eastAsia="en-US"/>
              </w:rPr>
              <w:t>nenávratný finančný príspevok / o príspevok</w:t>
            </w:r>
            <w:del w:id="312" w:author="Autor">
              <w:r w:rsidR="0086698E" w:rsidRPr="0086698E">
                <w:rPr>
                  <w:rFonts w:eastAsia="Calibri"/>
                  <w:bCs/>
                  <w:iCs/>
                </w:rPr>
                <w:delText xml:space="preserve"> v zmysle čl. </w:delText>
              </w:r>
              <w:r w:rsidR="0086698E" w:rsidRPr="00C00BC3">
                <w:rPr>
                  <w:bCs/>
                  <w:iCs/>
                  <w:lang w:eastAsia="en-US"/>
                </w:rPr>
                <w:delText>105a</w:delText>
              </w:r>
              <w:r w:rsidR="0086698E" w:rsidRPr="00C00BC3">
                <w:rPr>
                  <w:rFonts w:eastAsia="Calibri"/>
                  <w:bCs/>
                  <w:iCs/>
                </w:rPr>
                <w:delText xml:space="preserve"> </w:delText>
              </w:r>
              <w:r w:rsidR="0086698E" w:rsidRPr="00C00BC3">
                <w:rPr>
                  <w:bCs/>
                  <w:iCs/>
                  <w:lang w:eastAsia="en-US"/>
                </w:rPr>
                <w:delText>nariadenia Európskeho Parlamentu a Rady (EÚ, EURATOM) č.</w:delText>
              </w:r>
              <w:r w:rsidR="00CF4DF9">
                <w:rPr>
                  <w:bCs/>
                  <w:iCs/>
                  <w:lang w:eastAsia="en-US"/>
                </w:rPr>
                <w:delText> </w:delText>
              </w:r>
              <w:r w:rsidR="0086698E" w:rsidRPr="00C00BC3">
                <w:rPr>
                  <w:bCs/>
                  <w:iCs/>
                  <w:lang w:eastAsia="en-US"/>
                </w:rPr>
                <w:delText>1929/2015 z 28. októbra 2015, ktorým sa mení nariadenie (EÚ, EURATOM) č. 966/2012 o rozpočtových pravidlách, ktoré sa vzťahujú</w:delText>
              </w:r>
            </w:del>
            <w:ins w:id="313" w:author="Autor">
              <w:r w:rsidR="005239FD">
                <w:rPr>
                  <w:bCs/>
                  <w:iCs/>
                  <w:lang w:eastAsia="en-US"/>
                </w:rPr>
                <w:t>, ktorá je zverejnená</w:t>
              </w:r>
            </w:ins>
            <w:r w:rsidR="005239FD">
              <w:rPr>
                <w:bCs/>
                <w:iCs/>
                <w:lang w:eastAsia="en-US"/>
              </w:rPr>
              <w:t xml:space="preserve"> </w:t>
            </w:r>
            <w:r w:rsidR="005239FD">
              <w:t>na</w:t>
            </w:r>
            <w:del w:id="314" w:author="Autor">
              <w:r w:rsidR="0086698E" w:rsidRPr="00C00BC3">
                <w:rPr>
                  <w:bCs/>
                  <w:iCs/>
                  <w:lang w:eastAsia="en-US"/>
                </w:rPr>
                <w:delText xml:space="preserve"> </w:delText>
              </w:r>
              <w:r w:rsidR="0086698E" w:rsidRPr="00BE6880">
                <w:rPr>
                  <w:bCs/>
                  <w:iCs/>
                  <w:lang w:eastAsia="en-US"/>
                </w:rPr>
                <w:delText>všeobecný rozpočet Únie</w:delText>
              </w:r>
            </w:del>
            <w:ins w:id="315" w:author="Autor">
              <w:r w:rsidR="005239FD">
                <w:t xml:space="preserve"> webovom sídle </w:t>
              </w:r>
              <w:r w:rsidR="00022ACE">
                <w:rPr>
                  <w:rStyle w:val="Hypertextovprepojenie"/>
                </w:rPr>
                <w:fldChar w:fldCharType="begin"/>
              </w:r>
              <w:r w:rsidR="00022ACE">
                <w:rPr>
                  <w:rStyle w:val="Hypertextovprepojenie"/>
                </w:rPr>
                <w:instrText xml:space="preserve"> HYPERLINK "http://www.olaf.vlada.gov.sk/system-vcasneho-odhalovania-rizika-a-vylucenia-edes/" </w:instrText>
              </w:r>
              <w:r w:rsidR="00022ACE">
                <w:rPr>
                  <w:rStyle w:val="Hypertextovprepojenie"/>
                </w:rPr>
                <w:fldChar w:fldCharType="separate"/>
              </w:r>
              <w:r w:rsidR="005239FD">
                <w:rPr>
                  <w:rStyle w:val="Hypertextovprepojenie"/>
                </w:rPr>
                <w:t>http://www.olaf.vlada.gov.sk/system-vcasneho-odhalovania-rizika-a-vylucenia-edes/</w:t>
              </w:r>
              <w:r w:rsidR="00022ACE">
                <w:rPr>
                  <w:rStyle w:val="Hypertextovprepojenie"/>
                </w:rPr>
                <w:fldChar w:fldCharType="end"/>
              </w:r>
            </w:ins>
          </w:p>
        </w:tc>
        <w:tc>
          <w:tcPr>
            <w:tcW w:w="2046" w:type="dxa"/>
            <w:tcPrChange w:id="316" w:author="Autor">
              <w:tcPr>
                <w:tcW w:w="2046" w:type="dxa"/>
              </w:tcPr>
            </w:tcPrChange>
          </w:tcPr>
          <w:p w14:paraId="1FCAD0B2" w14:textId="77777777" w:rsidR="00813127" w:rsidRDefault="00022ACE" w:rsidP="00B613CD">
            <w:sdt>
              <w:sdtPr>
                <w:id w:val="1161420833"/>
                <w:placeholder>
                  <w:docPart w:val="29C8A021166E4E0898AB8F4F5D6AD207"/>
                </w:placeholder>
                <w:showingPlcHdr/>
                <w:comboBox>
                  <w:listItem w:displayText="je priložená" w:value="je priložená"/>
                  <w:listItem w:displayText="nie je priložená" w:value="nie je priložená"/>
                </w:comboBox>
              </w:sdtPr>
              <w:sdtEndPr/>
              <w:sdtContent>
                <w:r w:rsidR="00086219" w:rsidRPr="008B2ED1">
                  <w:rPr>
                    <w:rStyle w:val="Zstupntext"/>
                  </w:rPr>
                  <w:t>Vyberte položku.</w:t>
                </w:r>
              </w:sdtContent>
            </w:sdt>
            <w:r w:rsidR="00086219" w:rsidDel="00086219">
              <w:t xml:space="preserve"> </w:t>
            </w:r>
          </w:p>
        </w:tc>
        <w:tc>
          <w:tcPr>
            <w:tcW w:w="3029" w:type="dxa"/>
            <w:tcPrChange w:id="317" w:author="Autor">
              <w:tcPr>
                <w:tcW w:w="3029" w:type="dxa"/>
              </w:tcPr>
            </w:tcPrChange>
          </w:tcPr>
          <w:p w14:paraId="42B4F2D6" w14:textId="77777777" w:rsidR="00813127" w:rsidRDefault="00813127" w:rsidP="00B613CD"/>
        </w:tc>
      </w:tr>
      <w:tr w:rsidR="00813127" w14:paraId="0A121EF8" w14:textId="77777777" w:rsidTr="00641B11">
        <w:trPr>
          <w:jc w:val="center"/>
          <w:trPrChange w:id="318" w:author="Autor">
            <w:trPr>
              <w:jc w:val="center"/>
            </w:trPr>
          </w:trPrChange>
        </w:trPr>
        <w:tc>
          <w:tcPr>
            <w:tcW w:w="4851" w:type="dxa"/>
            <w:gridSpan w:val="2"/>
            <w:shd w:val="clear" w:color="auto" w:fill="E5DFEC" w:themeFill="accent4" w:themeFillTint="33"/>
            <w:tcPrChange w:id="319" w:author="Autor">
              <w:tcPr>
                <w:tcW w:w="4851" w:type="dxa"/>
                <w:gridSpan w:val="2"/>
                <w:shd w:val="clear" w:color="auto" w:fill="E5DFEC" w:themeFill="accent4" w:themeFillTint="33"/>
              </w:tcPr>
            </w:tcPrChange>
          </w:tcPr>
          <w:p w14:paraId="2BF29134" w14:textId="77777777" w:rsidR="00813127" w:rsidRDefault="00ED22F6" w:rsidP="00B613CD">
            <w:r>
              <w:rPr>
                <w:bCs/>
                <w:iCs/>
              </w:rPr>
              <w:t>6</w:t>
            </w:r>
            <w:r w:rsidR="00813127">
              <w:rPr>
                <w:bCs/>
                <w:iCs/>
              </w:rPr>
              <w:t>. Ďalšie prílohy</w:t>
            </w:r>
          </w:p>
        </w:tc>
        <w:sdt>
          <w:sdtPr>
            <w:id w:val="2007244869"/>
            <w:placeholder>
              <w:docPart w:val="F570B0A72C5B4C37A1AEFE4F8471458D"/>
            </w:placeholder>
            <w:showingPlcHdr/>
            <w:comboBox>
              <w:listItem w:displayText="sú priložené" w:value="sú priložené"/>
              <w:listItem w:displayText="nie sú priložené" w:value="nie sú priložené"/>
              <w:listItem w:displayText="neuplatňuje sa " w:value="neuplatňuje sa "/>
            </w:comboBox>
          </w:sdtPr>
          <w:sdtEndPr/>
          <w:sdtContent>
            <w:tc>
              <w:tcPr>
                <w:tcW w:w="2046" w:type="dxa"/>
                <w:tcPrChange w:id="320" w:author="Autor">
                  <w:tcPr>
                    <w:tcW w:w="2046" w:type="dxa"/>
                  </w:tcPr>
                </w:tcPrChange>
              </w:tcPr>
              <w:p w14:paraId="13B9539B" w14:textId="77777777" w:rsidR="00813127" w:rsidRDefault="00813127" w:rsidP="00B613CD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29" w:type="dxa"/>
            <w:tcPrChange w:id="321" w:author="Autor">
              <w:tcPr>
                <w:tcW w:w="3029" w:type="dxa"/>
              </w:tcPr>
            </w:tcPrChange>
          </w:tcPr>
          <w:p w14:paraId="47C9215F" w14:textId="77777777" w:rsidR="00813127" w:rsidRDefault="00813127" w:rsidP="00B613CD"/>
        </w:tc>
      </w:tr>
      <w:tr w:rsidR="00813127" w14:paraId="0D174D98" w14:textId="77777777" w:rsidTr="00641B11">
        <w:trPr>
          <w:jc w:val="center"/>
          <w:trPrChange w:id="322" w:author="Autor">
            <w:trPr>
              <w:jc w:val="center"/>
            </w:trPr>
          </w:trPrChange>
        </w:trPr>
        <w:tc>
          <w:tcPr>
            <w:tcW w:w="9926" w:type="dxa"/>
            <w:gridSpan w:val="4"/>
            <w:tcPrChange w:id="323" w:author="Autor">
              <w:tcPr>
                <w:tcW w:w="9926" w:type="dxa"/>
                <w:gridSpan w:val="4"/>
              </w:tcPr>
            </w:tcPrChange>
          </w:tcPr>
          <w:p w14:paraId="743AC152" w14:textId="77777777" w:rsidR="00813127" w:rsidRDefault="00813127" w:rsidP="00B613CD"/>
        </w:tc>
      </w:tr>
      <w:tr w:rsidR="00813127" w14:paraId="4D6479D3" w14:textId="77777777" w:rsidTr="00641B11">
        <w:trPr>
          <w:jc w:val="center"/>
          <w:trPrChange w:id="324" w:author="Autor">
            <w:trPr>
              <w:jc w:val="center"/>
            </w:trPr>
          </w:trPrChange>
        </w:trPr>
        <w:tc>
          <w:tcPr>
            <w:tcW w:w="4851" w:type="dxa"/>
            <w:gridSpan w:val="2"/>
            <w:shd w:val="clear" w:color="auto" w:fill="B2A1C7" w:themeFill="accent4" w:themeFillTint="99"/>
            <w:tcPrChange w:id="325" w:author="Autor">
              <w:tcPr>
                <w:tcW w:w="4851" w:type="dxa"/>
                <w:gridSpan w:val="2"/>
                <w:shd w:val="clear" w:color="auto" w:fill="B2A1C7" w:themeFill="accent4" w:themeFillTint="99"/>
              </w:tcPr>
            </w:tcPrChange>
          </w:tcPr>
          <w:p w14:paraId="52087BC9" w14:textId="77777777" w:rsidR="00813127" w:rsidRDefault="00813127" w:rsidP="00D2618F">
            <w:r>
              <w:t xml:space="preserve">Na základe vykonanej kontroly </w:t>
            </w:r>
            <w:r w:rsidRPr="00194E50">
              <w:t>výzvy na</w:t>
            </w:r>
            <w:r w:rsidR="00086219">
              <w:t> </w:t>
            </w:r>
            <w:r w:rsidRPr="00194E50">
              <w:t>predkladanie projektových zámerov/výzvy/vyzvania môže byť vyhlásená?</w:t>
            </w:r>
            <w:r w:rsidR="00C66346">
              <w:rPr>
                <w:rStyle w:val="Odkaznapoznmkupodiarou"/>
              </w:rPr>
              <w:footnoteReference w:id="7"/>
            </w:r>
          </w:p>
        </w:tc>
        <w:sdt>
          <w:sdtPr>
            <w:id w:val="-1572723209"/>
            <w:placeholder>
              <w:docPart w:val="3E2156470C1846758949FB0EFCE43EFB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5075" w:type="dxa"/>
                <w:gridSpan w:val="2"/>
                <w:tcPrChange w:id="328" w:author="Autor">
                  <w:tcPr>
                    <w:tcW w:w="5075" w:type="dxa"/>
                    <w:gridSpan w:val="2"/>
                  </w:tcPr>
                </w:tcPrChange>
              </w:tcPr>
              <w:p w14:paraId="2A81B75F" w14:textId="77777777" w:rsidR="00813127" w:rsidRDefault="00B432F8" w:rsidP="00B613CD">
                <w:r w:rsidRPr="009A56FE">
                  <w:rPr>
                    <w:rStyle w:val="Zstupntext"/>
                  </w:rPr>
                  <w:t>Vyberte položku.</w:t>
                </w:r>
              </w:p>
            </w:tc>
          </w:sdtContent>
        </w:sdt>
      </w:tr>
    </w:tbl>
    <w:tbl>
      <w:tblPr>
        <w:tblW w:w="992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  <w:tblPrChange w:id="329" w:author="Autor">
          <w:tblPr>
            <w:tblW w:w="9924" w:type="dxa"/>
            <w:tblInd w:w="-35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CellMar>
              <w:left w:w="70" w:type="dxa"/>
              <w:right w:w="70" w:type="dxa"/>
            </w:tblCellMar>
            <w:tblLook w:val="04A0" w:firstRow="1" w:lastRow="0" w:firstColumn="1" w:lastColumn="0" w:noHBand="0" w:noVBand="1"/>
          </w:tblPr>
        </w:tblPrChange>
      </w:tblPr>
      <w:tblGrid>
        <w:gridCol w:w="2201"/>
        <w:gridCol w:w="7723"/>
        <w:tblGridChange w:id="330">
          <w:tblGrid>
            <w:gridCol w:w="2201"/>
            <w:gridCol w:w="7723"/>
          </w:tblGrid>
        </w:tblGridChange>
      </w:tblGrid>
      <w:tr w:rsidR="00272F83" w:rsidRPr="00C11731" w14:paraId="644602B0" w14:textId="77777777" w:rsidTr="00641B11">
        <w:trPr>
          <w:trHeight w:hRule="exact" w:val="1421"/>
          <w:trPrChange w:id="331" w:author="Autor">
            <w:trPr>
              <w:trHeight w:hRule="exact" w:val="851"/>
            </w:trPr>
          </w:trPrChange>
        </w:trPr>
        <w:tc>
          <w:tcPr>
            <w:tcW w:w="9924" w:type="dxa"/>
            <w:gridSpan w:val="2"/>
            <w:vAlign w:val="center"/>
            <w:hideMark/>
            <w:tcPrChange w:id="332" w:author="Autor">
              <w:tcPr>
                <w:tcW w:w="9924" w:type="dxa"/>
                <w:gridSpan w:val="2"/>
                <w:vAlign w:val="center"/>
                <w:hideMark/>
              </w:tcPr>
            </w:tcPrChange>
          </w:tcPr>
          <w:p w14:paraId="22A263FA" w14:textId="77777777" w:rsidR="00272F83" w:rsidRDefault="00272F83" w:rsidP="008C7E15">
            <w:pPr>
              <w:jc w:val="both"/>
              <w:rPr>
                <w:rFonts w:cs="Times New Roman"/>
                <w:b/>
                <w:sz w:val="20"/>
                <w:szCs w:val="20"/>
              </w:rPr>
            </w:pPr>
            <w:r w:rsidRPr="00BD2FCC">
              <w:rPr>
                <w:rFonts w:cs="Times New Roman"/>
                <w:b/>
                <w:sz w:val="20"/>
                <w:szCs w:val="20"/>
              </w:rPr>
              <w:t>VYJADRENIE</w:t>
            </w:r>
            <w:r>
              <w:rPr>
                <w:rFonts w:cs="Times New Roman"/>
                <w:b/>
                <w:sz w:val="20"/>
                <w:szCs w:val="20"/>
              </w:rPr>
              <w:t>:</w:t>
            </w:r>
          </w:p>
          <w:p w14:paraId="4AE23CDF" w14:textId="055355C7" w:rsidR="00272F83" w:rsidRPr="00BD2FCC" w:rsidRDefault="00417733" w:rsidP="00641B11">
            <w:pPr>
              <w:jc w:val="both"/>
              <w:rPr>
                <w:rFonts w:cs="Times New Roman"/>
                <w:color w:val="000000"/>
                <w:sz w:val="20"/>
                <w:szCs w:val="20"/>
              </w:rPr>
              <w:pPrChange w:id="333" w:author="Autor">
                <w:pPr/>
              </w:pPrChange>
            </w:pPr>
            <w:r w:rsidRPr="00650BFF">
              <w:rPr>
                <w:szCs w:val="24"/>
              </w:rPr>
              <w:t>Na základe overených skutočností potvrdzujem, že</w:t>
            </w:r>
            <w:r>
              <w:rPr>
                <w:szCs w:val="24"/>
              </w:rPr>
              <w:t xml:space="preserve"> </w:t>
            </w:r>
            <w:del w:id="334" w:author="Autor">
              <w:r w:rsidR="003A7E6B" w:rsidRPr="00B64015">
                <w:rPr>
                  <w:szCs w:val="24"/>
                </w:rPr>
                <w:delText xml:space="preserve"> </w:delText>
              </w:r>
            </w:del>
            <w:customXmlDelRangeStart w:id="335" w:author="Autor"/>
            <w:sdt>
              <w:sdtPr>
                <w:rPr>
                  <w:szCs w:val="24"/>
                </w:rPr>
                <w:id w:val="1127582764"/>
                <w:placeholder>
                  <w:docPart w:val="D834DB49D79D4728B44C27BAB4D69D3C"/>
                </w:placeholder>
                <w:showingPlcHdr/>
                <w:comboBox>
                  <w:listItem w:value="Vyberte položku."/>
                  <w:listItem w:displayText="vo finančnej operácií je možné pokračovať." w:value="vo finančnej operácií je možné pokračovať."/>
                  <w:listItem w:displayText="vo finančnej operácií nie je možné pokračovať." w:value="vo finančnej operácií nie je možné pokračovať."/>
                  <w:listItem w:displayText="finančnú operáciu je potrebné zastaviť." w:value="finančnú operáciu je potrebné zastaviť."/>
                </w:comboBox>
              </w:sdtPr>
              <w:sdtEndPr/>
              <w:sdtContent>
                <w:customXmlDelRangeEnd w:id="335"/>
                <w:del w:id="336" w:author="Autor">
                  <w:r w:rsidR="003A7E6B" w:rsidRPr="00B64015">
                    <w:rPr>
                      <w:szCs w:val="24"/>
                    </w:rPr>
                    <w:delText>Vyberte položku.</w:delText>
                  </w:r>
                </w:del>
                <w:customXmlDelRangeStart w:id="337" w:author="Autor"/>
              </w:sdtContent>
            </w:sdt>
            <w:customXmlDelRangeEnd w:id="337"/>
            <w:del w:id="338" w:author="Autor">
              <w:r w:rsidR="003A7E6B" w:rsidRPr="00B64015">
                <w:rPr>
                  <w:szCs w:val="24"/>
                </w:rPr>
                <w:delText xml:space="preserve">   </w:delText>
              </w:r>
            </w:del>
            <w:ins w:id="339" w:author="Autor">
              <w:r>
                <w:rPr>
                  <w:szCs w:val="24"/>
                </w:rPr>
                <w:t>(uveďte jednu z možností v súlade s ustanovením § 7 ods. 3 zákona o finančnej kontrole).</w:t>
              </w:r>
              <w:r>
                <w:rPr>
                  <w:rStyle w:val="Odkaznapoznmkupodiarou"/>
                  <w:szCs w:val="24"/>
                </w:rPr>
                <w:footnoteReference w:id="8"/>
              </w:r>
            </w:ins>
          </w:p>
        </w:tc>
      </w:tr>
      <w:tr w:rsidR="00272F83" w:rsidRPr="0012627C" w14:paraId="350CA989" w14:textId="77777777" w:rsidTr="00641B11">
        <w:trPr>
          <w:trHeight w:hRule="exact" w:val="340"/>
          <w:trPrChange w:id="342" w:author="Autor">
            <w:trPr>
              <w:trHeight w:hRule="exact" w:val="340"/>
            </w:trPr>
          </w:trPrChange>
        </w:trPr>
        <w:tc>
          <w:tcPr>
            <w:tcW w:w="2201" w:type="dxa"/>
            <w:vAlign w:val="center"/>
            <w:tcPrChange w:id="343" w:author="Autor">
              <w:tcPr>
                <w:tcW w:w="2201" w:type="dxa"/>
                <w:vAlign w:val="center"/>
              </w:tcPr>
            </w:tcPrChange>
          </w:tcPr>
          <w:p w14:paraId="6CE2054F" w14:textId="77777777" w:rsidR="00272F83" w:rsidRPr="00BD2FCC" w:rsidRDefault="00272F83" w:rsidP="0012627C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BD2FCC">
              <w:rPr>
                <w:rFonts w:cs="Times New Roman"/>
                <w:b/>
                <w:bCs/>
                <w:sz w:val="20"/>
                <w:szCs w:val="20"/>
              </w:rPr>
              <w:t>Kontrolu vykonal:</w:t>
            </w:r>
            <w:r w:rsidRPr="00BD2FCC">
              <w:rPr>
                <w:rStyle w:val="Odkaznapoznmkupodiarou"/>
                <w:rFonts w:cs="Times New Roman"/>
                <w:b/>
                <w:bCs/>
                <w:sz w:val="20"/>
                <w:szCs w:val="20"/>
              </w:rPr>
              <w:footnoteReference w:id="9"/>
            </w:r>
          </w:p>
        </w:tc>
        <w:tc>
          <w:tcPr>
            <w:tcW w:w="7723" w:type="dxa"/>
            <w:vAlign w:val="center"/>
            <w:tcPrChange w:id="346" w:author="Autor">
              <w:tcPr>
                <w:tcW w:w="7723" w:type="dxa"/>
                <w:vAlign w:val="center"/>
              </w:tcPr>
            </w:tcPrChange>
          </w:tcPr>
          <w:p w14:paraId="35F28CB4" w14:textId="77777777" w:rsidR="00272F83" w:rsidRPr="00BD2FCC" w:rsidRDefault="00272F83" w:rsidP="0012627C">
            <w:pPr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272F83" w:rsidRPr="0012627C" w14:paraId="7F4BF057" w14:textId="77777777" w:rsidTr="00641B11">
        <w:trPr>
          <w:trHeight w:hRule="exact" w:val="340"/>
          <w:trPrChange w:id="347" w:author="Autor">
            <w:trPr>
              <w:trHeight w:hRule="exact" w:val="340"/>
            </w:trPr>
          </w:trPrChange>
        </w:trPr>
        <w:tc>
          <w:tcPr>
            <w:tcW w:w="2201" w:type="dxa"/>
            <w:vAlign w:val="center"/>
            <w:hideMark/>
            <w:tcPrChange w:id="348" w:author="Autor">
              <w:tcPr>
                <w:tcW w:w="2201" w:type="dxa"/>
                <w:vAlign w:val="center"/>
                <w:hideMark/>
              </w:tcPr>
            </w:tcPrChange>
          </w:tcPr>
          <w:p w14:paraId="41D0C5EF" w14:textId="77777777" w:rsidR="00272F83" w:rsidRPr="00BD2FCC" w:rsidRDefault="00272F83" w:rsidP="0012627C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BD2FCC">
              <w:rPr>
                <w:rFonts w:cs="Times New Roman"/>
                <w:b/>
                <w:bCs/>
                <w:sz w:val="20"/>
                <w:szCs w:val="20"/>
              </w:rPr>
              <w:t>Dátum:</w:t>
            </w:r>
          </w:p>
        </w:tc>
        <w:tc>
          <w:tcPr>
            <w:tcW w:w="7723" w:type="dxa"/>
            <w:vAlign w:val="center"/>
            <w:hideMark/>
            <w:tcPrChange w:id="349" w:author="Autor">
              <w:tcPr>
                <w:tcW w:w="7723" w:type="dxa"/>
                <w:vAlign w:val="center"/>
                <w:hideMark/>
              </w:tcPr>
            </w:tcPrChange>
          </w:tcPr>
          <w:p w14:paraId="01464183" w14:textId="77777777" w:rsidR="00272F83" w:rsidRPr="00BD2FCC" w:rsidRDefault="00272F83" w:rsidP="0012627C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BD2FCC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72F83" w:rsidRPr="0012627C" w14:paraId="2DAB9539" w14:textId="77777777" w:rsidTr="00641B11">
        <w:trPr>
          <w:trHeight w:hRule="exact" w:val="340"/>
          <w:trPrChange w:id="350" w:author="Autor">
            <w:trPr>
              <w:trHeight w:hRule="exact" w:val="340"/>
            </w:trPr>
          </w:trPrChange>
        </w:trPr>
        <w:tc>
          <w:tcPr>
            <w:tcW w:w="2201" w:type="dxa"/>
            <w:shd w:val="clear" w:color="000000" w:fill="FFFFFF"/>
            <w:vAlign w:val="center"/>
            <w:hideMark/>
            <w:tcPrChange w:id="351" w:author="Autor">
              <w:tcPr>
                <w:tcW w:w="2201" w:type="dxa"/>
                <w:shd w:val="clear" w:color="000000" w:fill="FFFFFF"/>
                <w:vAlign w:val="center"/>
                <w:hideMark/>
              </w:tcPr>
            </w:tcPrChange>
          </w:tcPr>
          <w:p w14:paraId="1F502AD3" w14:textId="77777777" w:rsidR="00272F83" w:rsidRPr="00BD2FCC" w:rsidRDefault="00272F83" w:rsidP="0012627C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BD2FCC">
              <w:rPr>
                <w:rFonts w:cs="Times New Roman"/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723" w:type="dxa"/>
            <w:vAlign w:val="center"/>
            <w:hideMark/>
            <w:tcPrChange w:id="352" w:author="Autor">
              <w:tcPr>
                <w:tcW w:w="7723" w:type="dxa"/>
                <w:vAlign w:val="center"/>
                <w:hideMark/>
              </w:tcPr>
            </w:tcPrChange>
          </w:tcPr>
          <w:p w14:paraId="6187B159" w14:textId="77777777" w:rsidR="00272F83" w:rsidRPr="00BD2FCC" w:rsidRDefault="00272F83" w:rsidP="0012627C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BD2FCC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72F83" w:rsidRPr="0012627C" w14:paraId="53021753" w14:textId="77777777" w:rsidTr="00641B11">
        <w:trPr>
          <w:trHeight w:hRule="exact" w:val="284"/>
          <w:trPrChange w:id="353" w:author="Autor">
            <w:trPr>
              <w:trHeight w:hRule="exact" w:val="284"/>
            </w:trPr>
          </w:trPrChange>
        </w:trPr>
        <w:tc>
          <w:tcPr>
            <w:tcW w:w="9924" w:type="dxa"/>
            <w:gridSpan w:val="2"/>
            <w:noWrap/>
            <w:tcPrChange w:id="354" w:author="Autor">
              <w:tcPr>
                <w:tcW w:w="9924" w:type="dxa"/>
                <w:gridSpan w:val="2"/>
                <w:noWrap/>
              </w:tcPr>
            </w:tcPrChange>
          </w:tcPr>
          <w:p w14:paraId="2A888925" w14:textId="77777777" w:rsidR="00272F83" w:rsidRPr="00BD2FCC" w:rsidRDefault="00272F83" w:rsidP="0012627C">
            <w:pPr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272F83" w:rsidRPr="0012627C" w14:paraId="1D2D0BB5" w14:textId="77777777" w:rsidTr="00641B11">
        <w:trPr>
          <w:trHeight w:hRule="exact" w:val="340"/>
          <w:trPrChange w:id="355" w:author="Autor">
            <w:trPr>
              <w:trHeight w:hRule="exact" w:val="340"/>
            </w:trPr>
          </w:trPrChange>
        </w:trPr>
        <w:tc>
          <w:tcPr>
            <w:tcW w:w="2201" w:type="dxa"/>
            <w:vAlign w:val="center"/>
            <w:hideMark/>
            <w:tcPrChange w:id="356" w:author="Autor">
              <w:tcPr>
                <w:tcW w:w="2201" w:type="dxa"/>
                <w:vAlign w:val="center"/>
                <w:hideMark/>
              </w:tcPr>
            </w:tcPrChange>
          </w:tcPr>
          <w:p w14:paraId="12459E8D" w14:textId="77777777" w:rsidR="00272F83" w:rsidRPr="00BD2FCC" w:rsidRDefault="00272F83" w:rsidP="0012627C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BD2FCC">
              <w:rPr>
                <w:rFonts w:cs="Times New Roman"/>
                <w:b/>
                <w:bCs/>
                <w:sz w:val="20"/>
                <w:szCs w:val="20"/>
              </w:rPr>
              <w:t>Kontrolu vykonal:</w:t>
            </w:r>
            <w:r w:rsidRPr="00BD2FCC">
              <w:rPr>
                <w:rStyle w:val="Odkaznapoznmkupodiarou"/>
                <w:rFonts w:cs="Times New Roman"/>
                <w:b/>
                <w:bCs/>
                <w:sz w:val="20"/>
                <w:szCs w:val="20"/>
              </w:rPr>
              <w:footnoteReference w:id="10"/>
            </w:r>
          </w:p>
        </w:tc>
        <w:tc>
          <w:tcPr>
            <w:tcW w:w="7723" w:type="dxa"/>
            <w:vAlign w:val="center"/>
            <w:hideMark/>
            <w:tcPrChange w:id="359" w:author="Autor">
              <w:tcPr>
                <w:tcW w:w="7723" w:type="dxa"/>
                <w:vAlign w:val="center"/>
                <w:hideMark/>
              </w:tcPr>
            </w:tcPrChange>
          </w:tcPr>
          <w:p w14:paraId="13E04112" w14:textId="77777777" w:rsidR="00272F83" w:rsidRPr="00BD2FCC" w:rsidRDefault="00272F83" w:rsidP="0012627C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BD2FCC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72F83" w:rsidRPr="0012627C" w14:paraId="3D49C233" w14:textId="77777777" w:rsidTr="00641B11">
        <w:trPr>
          <w:trHeight w:hRule="exact" w:val="340"/>
          <w:trPrChange w:id="360" w:author="Autor">
            <w:trPr>
              <w:trHeight w:hRule="exact" w:val="340"/>
            </w:trPr>
          </w:trPrChange>
        </w:trPr>
        <w:tc>
          <w:tcPr>
            <w:tcW w:w="2201" w:type="dxa"/>
            <w:shd w:val="clear" w:color="000000" w:fill="FFFFFF"/>
            <w:vAlign w:val="center"/>
            <w:hideMark/>
            <w:tcPrChange w:id="361" w:author="Autor">
              <w:tcPr>
                <w:tcW w:w="2201" w:type="dxa"/>
                <w:shd w:val="clear" w:color="000000" w:fill="FFFFFF"/>
                <w:vAlign w:val="center"/>
                <w:hideMark/>
              </w:tcPr>
            </w:tcPrChange>
          </w:tcPr>
          <w:p w14:paraId="6426F31F" w14:textId="77777777" w:rsidR="00272F83" w:rsidRPr="00BD2FCC" w:rsidRDefault="00272F83" w:rsidP="0012627C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BD2FCC">
              <w:rPr>
                <w:rFonts w:cs="Times New Roman"/>
                <w:b/>
                <w:bCs/>
                <w:sz w:val="20"/>
                <w:szCs w:val="20"/>
              </w:rPr>
              <w:t xml:space="preserve">Dátum: </w:t>
            </w:r>
          </w:p>
        </w:tc>
        <w:tc>
          <w:tcPr>
            <w:tcW w:w="7723" w:type="dxa"/>
            <w:vAlign w:val="center"/>
            <w:hideMark/>
            <w:tcPrChange w:id="362" w:author="Autor">
              <w:tcPr>
                <w:tcW w:w="7723" w:type="dxa"/>
                <w:vAlign w:val="center"/>
                <w:hideMark/>
              </w:tcPr>
            </w:tcPrChange>
          </w:tcPr>
          <w:p w14:paraId="4549DA55" w14:textId="77777777" w:rsidR="00272F83" w:rsidRPr="00BD2FCC" w:rsidRDefault="00272F83" w:rsidP="0012627C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BD2FCC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72F83" w:rsidRPr="0012627C" w14:paraId="1E26A58E" w14:textId="77777777" w:rsidTr="00641B11">
        <w:trPr>
          <w:trHeight w:hRule="exact" w:val="340"/>
          <w:trPrChange w:id="363" w:author="Autor">
            <w:trPr>
              <w:trHeight w:hRule="exact" w:val="340"/>
            </w:trPr>
          </w:trPrChange>
        </w:trPr>
        <w:tc>
          <w:tcPr>
            <w:tcW w:w="2201" w:type="dxa"/>
            <w:shd w:val="clear" w:color="000000" w:fill="FFFFFF"/>
            <w:vAlign w:val="center"/>
            <w:hideMark/>
            <w:tcPrChange w:id="364" w:author="Autor">
              <w:tcPr>
                <w:tcW w:w="2201" w:type="dxa"/>
                <w:shd w:val="clear" w:color="000000" w:fill="FFFFFF"/>
                <w:vAlign w:val="center"/>
                <w:hideMark/>
              </w:tcPr>
            </w:tcPrChange>
          </w:tcPr>
          <w:p w14:paraId="51ABF7C4" w14:textId="77777777" w:rsidR="00272F83" w:rsidRPr="00BD2FCC" w:rsidRDefault="00272F83" w:rsidP="0012627C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BD2FCC">
              <w:rPr>
                <w:rFonts w:cs="Times New Roman"/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723" w:type="dxa"/>
            <w:vAlign w:val="center"/>
            <w:hideMark/>
            <w:tcPrChange w:id="365" w:author="Autor">
              <w:tcPr>
                <w:tcW w:w="7723" w:type="dxa"/>
                <w:vAlign w:val="center"/>
                <w:hideMark/>
              </w:tcPr>
            </w:tcPrChange>
          </w:tcPr>
          <w:p w14:paraId="4D4D00DB" w14:textId="77777777" w:rsidR="00272F83" w:rsidRPr="00BD2FCC" w:rsidRDefault="00272F83" w:rsidP="0012627C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BD2FCC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14:paraId="4BAA03D0" w14:textId="77777777" w:rsidR="00FA7A44" w:rsidRDefault="00FA7A44" w:rsidP="00641B11">
      <w:pPr>
        <w:jc w:val="both"/>
        <w:pPrChange w:id="366" w:author="Autor">
          <w:pPr/>
        </w:pPrChange>
      </w:pPr>
    </w:p>
    <w:sectPr w:rsidR="00FA7A44" w:rsidSect="00885D6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389" w:right="1418" w:bottom="138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115DE0" w14:textId="77777777" w:rsidR="00022ACE" w:rsidRDefault="00022ACE" w:rsidP="00813127">
      <w:pPr>
        <w:spacing w:after="0" w:line="240" w:lineRule="auto"/>
      </w:pPr>
      <w:r>
        <w:separator/>
      </w:r>
    </w:p>
  </w:endnote>
  <w:endnote w:type="continuationSeparator" w:id="0">
    <w:p w14:paraId="4EA152E4" w14:textId="77777777" w:rsidR="00022ACE" w:rsidRDefault="00022ACE" w:rsidP="00813127">
      <w:pPr>
        <w:spacing w:after="0" w:line="240" w:lineRule="auto"/>
      </w:pPr>
      <w:r>
        <w:continuationSeparator/>
      </w:r>
    </w:p>
  </w:endnote>
  <w:endnote w:type="continuationNotice" w:id="1">
    <w:p w14:paraId="7D000585" w14:textId="77777777" w:rsidR="00022ACE" w:rsidRDefault="00022AC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64A6AC" w14:textId="77777777" w:rsidR="00755877" w:rsidRDefault="00755877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42D7E2" w14:textId="77777777" w:rsidR="00813127" w:rsidRDefault="00813127" w:rsidP="00813127">
    <w:pPr>
      <w:pStyle w:val="Pta"/>
      <w:jc w:val="right"/>
      <w:rPr>
        <w:del w:id="378" w:author="Autor"/>
      </w:rPr>
    </w:pPr>
    <w:del w:id="379" w:author="Autor">
      <w:r w:rsidRPr="00627EA3"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57FD649E" wp14:editId="2F09F2D7">
                <wp:simplePos x="0" y="0"/>
                <wp:positionH relativeFrom="column">
                  <wp:posOffset>-4445</wp:posOffset>
                </wp:positionH>
                <wp:positionV relativeFrom="paragraph">
                  <wp:posOffset>151130</wp:posOffset>
                </wp:positionV>
                <wp:extent cx="5762625" cy="9525"/>
                <wp:effectExtent l="57150" t="38100" r="47625" b="85725"/>
                <wp:wrapNone/>
                <wp:docPr id="4" name="Rovná spojnica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07CAC1" id="Rovná spojnica 4" o:spid="_x0000_s1026" style="position:absolute;flip:y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" strokecolor="#8064a2 [3207]" strokeweight="3pt">
                <v:shadow on="t" color="black" opacity="22937f" origin=",.5" offset="0,.63889mm"/>
              </v:line>
            </w:pict>
          </mc:Fallback>
        </mc:AlternateContent>
      </w:r>
      <w:r>
        <w:delText xml:space="preserve"> </w:delText>
      </w:r>
    </w:del>
  </w:p>
  <w:p w14:paraId="46874E11" w14:textId="3560A742" w:rsidR="00813127" w:rsidRDefault="00813127" w:rsidP="00813127">
    <w:pPr>
      <w:pStyle w:val="Pta"/>
      <w:jc w:val="right"/>
      <w:rPr>
        <w:ins w:id="380" w:author="Autor"/>
      </w:rPr>
    </w:pPr>
    <w:del w:id="381" w:author="Autor">
      <w:r w:rsidRPr="00627EA3">
        <w:rPr>
          <w:noProof/>
        </w:rPr>
        <w:drawing>
          <wp:anchor distT="0" distB="0" distL="114300" distR="114300" simplePos="0" relativeHeight="251664896" behindDoc="1" locked="0" layoutInCell="1" allowOverlap="1" wp14:anchorId="2BB5FC19" wp14:editId="7F950453">
            <wp:simplePos x="0" y="0"/>
            <wp:positionH relativeFrom="column">
              <wp:posOffset>71755</wp:posOffset>
            </wp:positionH>
            <wp:positionV relativeFrom="paragraph">
              <wp:posOffset>53340</wp:posOffset>
            </wp:positionV>
            <wp:extent cx="704850" cy="513080"/>
            <wp:effectExtent l="0" t="0" r="0" b="1270"/>
            <wp:wrapTight wrapText="bothSides">
              <wp:wrapPolygon edited="0">
                <wp:start x="0" y="0"/>
                <wp:lineTo x="0" y="20851"/>
                <wp:lineTo x="21016" y="20851"/>
                <wp:lineTo x="21016" y="0"/>
                <wp:lineTo x="0" y="0"/>
              </wp:wrapPolygon>
            </wp:wrapTight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1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del>
    <w:ins w:id="382" w:author="Autor">
      <w:r w:rsidRPr="00627EA3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C2E858B" wp14:editId="6FC5EAF4">
                <wp:simplePos x="0" y="0"/>
                <wp:positionH relativeFrom="column">
                  <wp:posOffset>-4445</wp:posOffset>
                </wp:positionH>
                <wp:positionV relativeFrom="paragraph">
                  <wp:posOffset>151130</wp:posOffset>
                </wp:positionV>
                <wp:extent cx="5762625" cy="9525"/>
                <wp:effectExtent l="57150" t="38100" r="47625" b="85725"/>
                <wp:wrapNone/>
                <wp:docPr id="2" name="Rovná spojnic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28D017" id="Rovná spojnica 2" o:spid="_x0000_s1026" style="position:absolute;flip:y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" strokecolor="#8064a2 [3207]" strokeweight="3pt">
                <v:shadow on="t" color="black" opacity="22937f" origin=",.5" offset="0,.63889mm"/>
              </v:line>
            </w:pict>
          </mc:Fallback>
        </mc:AlternateContent>
      </w:r>
      <w:r>
        <w:t xml:space="preserve"> </w:t>
      </w:r>
    </w:ins>
  </w:p>
  <w:p w14:paraId="4FCACDFF" w14:textId="4B390AA5" w:rsidR="00813127" w:rsidRDefault="00813127" w:rsidP="00813127">
    <w:pPr>
      <w:pStyle w:val="Pta"/>
      <w:jc w:val="right"/>
    </w:pPr>
    <w:ins w:id="383" w:author="Autor">
      <w:r w:rsidRPr="00627EA3">
        <w:rPr>
          <w:noProof/>
        </w:rPr>
        <w:drawing>
          <wp:anchor distT="0" distB="0" distL="114300" distR="114300" simplePos="0" relativeHeight="251659776" behindDoc="1" locked="0" layoutInCell="1" allowOverlap="1" wp14:anchorId="16D37B18" wp14:editId="4A260349">
            <wp:simplePos x="0" y="0"/>
            <wp:positionH relativeFrom="column">
              <wp:posOffset>71755</wp:posOffset>
            </wp:positionH>
            <wp:positionV relativeFrom="paragraph">
              <wp:posOffset>53340</wp:posOffset>
            </wp:positionV>
            <wp:extent cx="704850" cy="513080"/>
            <wp:effectExtent l="0" t="0" r="0" b="1270"/>
            <wp:wrapTight wrapText="bothSides">
              <wp:wrapPolygon edited="0">
                <wp:start x="0" y="0"/>
                <wp:lineTo x="0" y="20851"/>
                <wp:lineTo x="21016" y="20851"/>
                <wp:lineTo x="21016" y="0"/>
                <wp:lineTo x="0" y="0"/>
              </wp:wrapPolygon>
            </wp:wrapTight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1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ins>
    <w:r>
      <w:t xml:space="preserve">Strana </w:t>
    </w:r>
    <w:sdt>
      <w:sdtPr>
        <w:id w:val="334756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641B11">
          <w:rPr>
            <w:noProof/>
          </w:rPr>
          <w:t>2</w:t>
        </w:r>
        <w:r>
          <w:fldChar w:fldCharType="end"/>
        </w:r>
      </w:sdtContent>
    </w:sdt>
  </w:p>
  <w:p w14:paraId="324D9817" w14:textId="77777777" w:rsidR="00813127" w:rsidRDefault="00813127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B5AE41" w14:textId="77777777" w:rsidR="00755877" w:rsidRDefault="0075587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52AC5B" w14:textId="77777777" w:rsidR="00022ACE" w:rsidRDefault="00022ACE" w:rsidP="00813127">
      <w:pPr>
        <w:spacing w:after="0" w:line="240" w:lineRule="auto"/>
      </w:pPr>
      <w:r>
        <w:separator/>
      </w:r>
    </w:p>
  </w:footnote>
  <w:footnote w:type="continuationSeparator" w:id="0">
    <w:p w14:paraId="51EA2C67" w14:textId="77777777" w:rsidR="00022ACE" w:rsidRDefault="00022ACE" w:rsidP="00813127">
      <w:pPr>
        <w:spacing w:after="0" w:line="240" w:lineRule="auto"/>
      </w:pPr>
      <w:r>
        <w:continuationSeparator/>
      </w:r>
    </w:p>
  </w:footnote>
  <w:footnote w:type="continuationNotice" w:id="1">
    <w:p w14:paraId="328838BD" w14:textId="77777777" w:rsidR="00022ACE" w:rsidRDefault="00022ACE">
      <w:pPr>
        <w:spacing w:after="0" w:line="240" w:lineRule="auto"/>
      </w:pPr>
    </w:p>
  </w:footnote>
  <w:footnote w:id="2">
    <w:p w14:paraId="54612A7D" w14:textId="08799A7F" w:rsidR="00813127" w:rsidRDefault="00813127" w:rsidP="008A7281">
      <w:pPr>
        <w:pStyle w:val="Textpoznmkypodiarou"/>
        <w:ind w:left="284" w:hanging="284"/>
        <w:jc w:val="both"/>
        <w:rPr>
          <w:ins w:id="39" w:author="Autor"/>
        </w:rPr>
      </w:pPr>
      <w:r w:rsidRPr="006C4D47">
        <w:rPr>
          <w:rStyle w:val="Odkaznapoznmkupodiarou"/>
        </w:rPr>
        <w:footnoteRef/>
      </w:r>
      <w:r w:rsidRPr="006C4D47">
        <w:t xml:space="preserve"> </w:t>
      </w:r>
      <w:ins w:id="40" w:author="Autor">
        <w:r w:rsidR="00417733">
          <w:tab/>
        </w:r>
      </w:ins>
      <w:r w:rsidR="001503BE" w:rsidRPr="001503BE">
        <w:t xml:space="preserve">Vyplnenie KZ slúži na zaznamenanie výkonu kontroly správnosti a kompletnosti výzvy na predkladanie projektových zámerov/výzvy/vyzvania podľa ustanovenia kapitoly 3.1.1 ods. 2, kapitoly 3.1.2 ods. 3, kapitoly 3.4.1.1 ods. </w:t>
      </w:r>
      <w:del w:id="41" w:author="Autor">
        <w:r w:rsidR="001503BE" w:rsidRPr="001503BE">
          <w:delText>1, kapitoly 3.4.3 ods. 4</w:delText>
        </w:r>
      </w:del>
      <w:ins w:id="42" w:author="Autor">
        <w:r w:rsidR="001503BE" w:rsidRPr="001503BE">
          <w:t>1</w:t>
        </w:r>
      </w:ins>
      <w:r w:rsidR="001503BE" w:rsidRPr="001503BE">
        <w:t xml:space="preserve"> a kapitoly 3.4.3 ods. 2 Systému riadenia EŠIF. </w:t>
      </w:r>
      <w:r w:rsidRPr="00190B2C"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</w:t>
      </w:r>
      <w:r w:rsidR="00086219">
        <w:t> </w:t>
      </w:r>
      <w:r w:rsidRPr="00190B2C">
        <w:t>ktoré sa príloha vzťahuje.</w:t>
      </w:r>
    </w:p>
    <w:p w14:paraId="2EA7D4C7" w14:textId="77777777" w:rsidR="008E75BA" w:rsidRDefault="008E75BA" w:rsidP="008E75BA">
      <w:pPr>
        <w:pStyle w:val="Textpoznmkypodiarou"/>
        <w:ind w:left="284"/>
        <w:jc w:val="both"/>
        <w:rPr>
          <w:ins w:id="43" w:author="Autor"/>
        </w:rPr>
      </w:pPr>
      <w:ins w:id="44" w:author="Autor">
        <w:r w:rsidRPr="009163B9">
          <w:t>Vo vzore  sú používané skratky a pojmy zavedené v Systéme riadenia európskych štrukturálnych a investičných fondov.</w:t>
        </w:r>
        <w:r>
          <w:t xml:space="preserve"> </w:t>
        </w:r>
      </w:ins>
    </w:p>
    <w:p w14:paraId="779AA830" w14:textId="77777777" w:rsidR="008E75BA" w:rsidRPr="006C4D47" w:rsidRDefault="008E75BA" w:rsidP="00641B11">
      <w:pPr>
        <w:pStyle w:val="Textpoznmkypodiarou"/>
        <w:ind w:left="284"/>
        <w:jc w:val="both"/>
        <w:pPrChange w:id="45" w:author="Autor">
          <w:pPr>
            <w:pStyle w:val="Textpoznmkypodiarou"/>
            <w:jc w:val="both"/>
          </w:pPr>
        </w:pPrChange>
      </w:pPr>
      <w:ins w:id="46" w:author="Autor">
        <w:r>
          <w:t>Všetky ustanovenia vzoru, ktoré sa vzťahujú na RO, sa rovnako aplikujú aj na  SO v rozsahu, v akom naňho bol delegovaný výkon činností RO.</w:t>
        </w:r>
      </w:ins>
    </w:p>
  </w:footnote>
  <w:footnote w:id="3">
    <w:p w14:paraId="033327BC" w14:textId="77777777" w:rsidR="00813127" w:rsidRPr="006C4D47" w:rsidRDefault="00813127" w:rsidP="00641B11">
      <w:pPr>
        <w:pStyle w:val="Textpoznmkypodiarou"/>
        <w:ind w:left="284" w:hanging="284"/>
        <w:pPrChange w:id="69" w:author="Autor">
          <w:pPr>
            <w:pStyle w:val="Textpoznmkypodiarou"/>
          </w:pPr>
        </w:pPrChange>
      </w:pPr>
      <w:r w:rsidRPr="006C4D47">
        <w:rPr>
          <w:rStyle w:val="Odkaznapoznmkupodiarou"/>
        </w:rPr>
        <w:footnoteRef/>
      </w:r>
      <w:r w:rsidRPr="006C4D47">
        <w:t xml:space="preserve"> </w:t>
      </w:r>
      <w:ins w:id="70" w:author="Autor">
        <w:r w:rsidR="00417733">
          <w:tab/>
        </w:r>
      </w:ins>
      <w:r w:rsidRPr="006C4D47">
        <w:t>Uvedené sa neuplatňuje na vyzvania</w:t>
      </w:r>
      <w:r w:rsidR="00023E1D">
        <w:t>.</w:t>
      </w:r>
    </w:p>
  </w:footnote>
  <w:footnote w:id="4">
    <w:p w14:paraId="5C881928" w14:textId="78524DA5" w:rsidR="002318BB" w:rsidRDefault="002318BB" w:rsidP="00641B11">
      <w:pPr>
        <w:pStyle w:val="Textpoznmkypodiarou"/>
        <w:ind w:left="284" w:hanging="284"/>
        <w:jc w:val="both"/>
        <w:pPrChange w:id="75" w:author="Autor">
          <w:pPr>
            <w:pStyle w:val="Textpoznmkypodiarou"/>
            <w:jc w:val="both"/>
          </w:pPr>
        </w:pPrChange>
      </w:pPr>
      <w:r>
        <w:rPr>
          <w:rStyle w:val="Odkaznapoznmkupodiarou"/>
        </w:rPr>
        <w:footnoteRef/>
      </w:r>
      <w:r>
        <w:t xml:space="preserve"> </w:t>
      </w:r>
      <w:ins w:id="76" w:author="Autor">
        <w:r w:rsidR="00417733">
          <w:tab/>
        </w:r>
      </w:ins>
      <w:r>
        <w:t xml:space="preserve">V zmysle MP CKO č. 11 </w:t>
      </w:r>
      <w:del w:id="77" w:author="Autor">
        <w:r>
          <w:delText>k zabezpečeniu</w:delText>
        </w:r>
      </w:del>
      <w:ins w:id="78" w:author="Autor">
        <w:r w:rsidR="0060628F">
          <w:t>na</w:t>
        </w:r>
        <w:r>
          <w:t> zabezpečeni</w:t>
        </w:r>
        <w:r w:rsidR="0060628F">
          <w:t>e</w:t>
        </w:r>
      </w:ins>
      <w:r>
        <w:t xml:space="preserve"> koordinácie synergických účinkov a komplementarít medzi EŠIF a inými nástrojmi podpory EÚ a SR.</w:t>
      </w:r>
    </w:p>
  </w:footnote>
  <w:footnote w:id="5">
    <w:p w14:paraId="6C3A06C5" w14:textId="77777777" w:rsidR="00813127" w:rsidRPr="006C4D47" w:rsidRDefault="00813127" w:rsidP="00641B11">
      <w:pPr>
        <w:pStyle w:val="Textpoznmkypodiarou"/>
        <w:ind w:left="284" w:hanging="284"/>
        <w:jc w:val="both"/>
        <w:pPrChange w:id="131" w:author="Autor">
          <w:pPr>
            <w:pStyle w:val="Textpoznmkypodiarou"/>
            <w:jc w:val="both"/>
          </w:pPr>
        </w:pPrChange>
      </w:pPr>
      <w:r w:rsidRPr="006C4D47">
        <w:rPr>
          <w:rStyle w:val="Odkaznapoznmkupodiarou"/>
        </w:rPr>
        <w:footnoteRef/>
      </w:r>
      <w:r w:rsidRPr="006C4D47">
        <w:t xml:space="preserve">  </w:t>
      </w:r>
      <w:ins w:id="132" w:author="Autor">
        <w:r w:rsidR="00417733">
          <w:tab/>
        </w:r>
      </w:ins>
      <w:r w:rsidRPr="006C4D47">
        <w:t>V prípade vyhlasovania výzvy miestnou akčnou skupinou v súlade s § 30 zákona o príspevku z EŠIF sa uvedi</w:t>
      </w:r>
      <w:r w:rsidR="00023E1D">
        <w:t>e názov miestnej akčnej skupiny.</w:t>
      </w:r>
    </w:p>
  </w:footnote>
  <w:footnote w:id="6">
    <w:p w14:paraId="0922B259" w14:textId="66557ABB" w:rsidR="007F4873" w:rsidRDefault="007F4873" w:rsidP="00641B11">
      <w:pPr>
        <w:pStyle w:val="Textpoznmkypodiarou"/>
        <w:ind w:left="284" w:hanging="284"/>
        <w:jc w:val="both"/>
        <w:pPrChange w:id="201" w:author="Autor">
          <w:pPr>
            <w:pStyle w:val="Textpoznmkypodiarou"/>
            <w:jc w:val="both"/>
          </w:pPr>
        </w:pPrChange>
      </w:pPr>
      <w:r>
        <w:rPr>
          <w:rStyle w:val="Odkaznapoznmkupodiarou"/>
        </w:rPr>
        <w:footnoteRef/>
      </w:r>
      <w:r>
        <w:t xml:space="preserve"> </w:t>
      </w:r>
      <w:ins w:id="202" w:author="Autor">
        <w:r w:rsidR="00417733">
          <w:tab/>
        </w:r>
      </w:ins>
      <w:r w:rsidR="000159E4">
        <w:t xml:space="preserve">Uvedené sa v prípade relevantnosti </w:t>
      </w:r>
      <w:del w:id="203" w:author="Autor">
        <w:r w:rsidR="000159E4">
          <w:delText xml:space="preserve"> </w:delText>
        </w:r>
      </w:del>
      <w:r w:rsidR="000159E4">
        <w:t xml:space="preserve">vzťahuje aj na </w:t>
      </w:r>
      <w:del w:id="204" w:author="Autor">
        <w:r w:rsidR="000159E4">
          <w:delText xml:space="preserve"> </w:delText>
        </w:r>
      </w:del>
      <w:r>
        <w:t>hlavn</w:t>
      </w:r>
      <w:r w:rsidR="000159E4">
        <w:t>é</w:t>
      </w:r>
      <w:r>
        <w:t xml:space="preserve"> aktiv</w:t>
      </w:r>
      <w:r w:rsidR="000159E4">
        <w:t>ity</w:t>
      </w:r>
      <w:r>
        <w:t>, podaktiv</w:t>
      </w:r>
      <w:r w:rsidR="000159E4">
        <w:t>ity</w:t>
      </w:r>
      <w:r>
        <w:t>.</w:t>
      </w:r>
    </w:p>
  </w:footnote>
  <w:footnote w:id="7">
    <w:p w14:paraId="1320C0B3" w14:textId="77777777" w:rsidR="00C66346" w:rsidRDefault="00C66346" w:rsidP="00641B11">
      <w:pPr>
        <w:pStyle w:val="Textpoznmkypodiarou"/>
        <w:ind w:left="284" w:hanging="284"/>
        <w:jc w:val="both"/>
        <w:pPrChange w:id="326" w:author="Autor">
          <w:pPr>
            <w:pStyle w:val="Textpoznmkypodiarou"/>
          </w:pPr>
        </w:pPrChange>
      </w:pPr>
      <w:r>
        <w:rPr>
          <w:rStyle w:val="Odkaznapoznmkupodiarou"/>
        </w:rPr>
        <w:footnoteRef/>
      </w:r>
      <w:r>
        <w:t xml:space="preserve"> </w:t>
      </w:r>
      <w:r w:rsidRPr="00190B2C">
        <w:t xml:space="preserve"> </w:t>
      </w:r>
      <w:ins w:id="327" w:author="Autor">
        <w:r w:rsidR="00417733">
          <w:tab/>
        </w:r>
      </w:ins>
      <w:r w:rsidRPr="00190B2C">
        <w:t>Výzva na predkladanie projektových zámerov/výzva/vyzvanie nemôžu byť vyhlásené, ak čo i len jedna otázka v kontrolnom zozname bola vyplnená negatívne</w:t>
      </w:r>
      <w:r>
        <w:t>.</w:t>
      </w:r>
    </w:p>
  </w:footnote>
  <w:footnote w:id="8">
    <w:p w14:paraId="6A8D47A0" w14:textId="77777777" w:rsidR="00417733" w:rsidRDefault="00417733" w:rsidP="008A7281">
      <w:pPr>
        <w:pStyle w:val="Textpoznmkypodiarou"/>
        <w:ind w:left="284" w:hanging="284"/>
        <w:jc w:val="both"/>
        <w:rPr>
          <w:ins w:id="340" w:author="Autor"/>
        </w:rPr>
      </w:pPr>
      <w:ins w:id="341" w:author="Autor">
        <w:r>
          <w:rPr>
            <w:rStyle w:val="Odkaznapoznmkupodiarou"/>
          </w:rPr>
          <w:footnoteRef/>
        </w:r>
        <w:r>
          <w:t xml:space="preserve"> </w:t>
        </w:r>
        <w:r>
          <w:tab/>
          <w:t>Výrok je povinným údajom len v prípade, ak kontrolný zoznam slúži v podmienkach RO ako doklad súvisiaci s finančnou operáciou alebo jej časťou v zmysle § 7 ods. 3 zákona o finančnej kontrole</w:t>
        </w:r>
        <w:r w:rsidR="00CD79C4">
          <w:t xml:space="preserve"> </w:t>
        </w:r>
        <w:r w:rsidR="00CD79C4" w:rsidRPr="00CD79C4">
          <w:t>(v opačnom prípade je RO oprávnený tento výrok odstrániť alebo uviesť neuplatňuje sa)</w:t>
        </w:r>
        <w:r>
          <w:t>.</w:t>
        </w:r>
      </w:ins>
    </w:p>
  </w:footnote>
  <w:footnote w:id="9">
    <w:p w14:paraId="4901B298" w14:textId="77777777" w:rsidR="00272F83" w:rsidRDefault="00272F83" w:rsidP="00641B11">
      <w:pPr>
        <w:pStyle w:val="Textpoznmkypodiarou"/>
        <w:ind w:left="284" w:hanging="284"/>
        <w:jc w:val="both"/>
        <w:pPrChange w:id="344" w:author="Autor">
          <w:pPr>
            <w:pStyle w:val="Textpoznmkypodiarou"/>
            <w:jc w:val="both"/>
          </w:pPr>
        </w:pPrChange>
      </w:pPr>
      <w:r>
        <w:rPr>
          <w:rStyle w:val="Odkaznapoznmkupodiarou"/>
        </w:rPr>
        <w:footnoteRef/>
      </w:r>
      <w:r>
        <w:t xml:space="preserve"> </w:t>
      </w:r>
      <w:ins w:id="345" w:author="Autor">
        <w:r w:rsidR="00417733">
          <w:tab/>
        </w:r>
      </w:ins>
      <w:r w:rsidRPr="0043575B">
        <w:t xml:space="preserve">RO uvedie meno, priezvisko a pozíciu </w:t>
      </w:r>
      <w:r>
        <w:t xml:space="preserve">všetkých zamestnancov, ktorí danú kontrolu vykonali okrem štatutárneho orgánu alebo ním určeného </w:t>
      </w:r>
      <w:r w:rsidRPr="00744A1E">
        <w:t>vedúceho zamestnanca</w:t>
      </w:r>
      <w:r>
        <w:t>. Každý zamestnanec sa uvedie osobitne.</w:t>
      </w:r>
    </w:p>
  </w:footnote>
  <w:footnote w:id="10">
    <w:p w14:paraId="612D5984" w14:textId="77777777" w:rsidR="00272F83" w:rsidRDefault="00272F83" w:rsidP="00641B11">
      <w:pPr>
        <w:pStyle w:val="Textpoznmkypodiarou"/>
        <w:ind w:left="284" w:hanging="284"/>
        <w:pPrChange w:id="357" w:author="Autor">
          <w:pPr>
            <w:pStyle w:val="Textpoznmkypodiarou"/>
          </w:pPr>
        </w:pPrChange>
      </w:pPr>
      <w:r>
        <w:rPr>
          <w:rStyle w:val="Odkaznapoznmkupodiarou"/>
        </w:rPr>
        <w:footnoteRef/>
      </w:r>
      <w:r>
        <w:t xml:space="preserve"> </w:t>
      </w:r>
      <w:ins w:id="358" w:author="Autor">
        <w:r w:rsidR="00417733">
          <w:tab/>
        </w:r>
      </w:ins>
      <w:r w:rsidRPr="00744A1E">
        <w:t xml:space="preserve">RO uvedie meno, priezvisko a pozíciu </w:t>
      </w:r>
      <w:r>
        <w:t xml:space="preserve">štatutárneho orgánu alebo ním určeného </w:t>
      </w:r>
      <w:r w:rsidRPr="00744A1E">
        <w:t>vedúceho zamestnanca.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D0172A" w14:textId="77777777" w:rsidR="00755877" w:rsidRDefault="0075587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15A2F" w14:textId="77777777" w:rsidR="00813127" w:rsidRDefault="00813127" w:rsidP="00813127">
    <w:pPr>
      <w:pStyle w:val="Hlavika"/>
      <w:rPr>
        <w:del w:id="367" w:author="Autor"/>
      </w:rPr>
    </w:pPr>
    <w:del w:id="368" w:author="Autor"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4FDB962" wp14:editId="04BDA545">
                <wp:simplePos x="0" y="0"/>
                <wp:positionH relativeFrom="column">
                  <wp:posOffset>-4445</wp:posOffset>
                </wp:positionH>
                <wp:positionV relativeFrom="paragraph">
                  <wp:posOffset>135255</wp:posOffset>
                </wp:positionV>
                <wp:extent cx="5762625" cy="9525"/>
                <wp:effectExtent l="57150" t="38100" r="47625" b="85725"/>
                <wp:wrapNone/>
                <wp:docPr id="3" name="Rovná spojnic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DA17F11" id="Rovná spojnica 3" o:spid="_x0000_s1026" style="position:absolute;flip:y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EQS9CjJAQAAzQMAAA4AAAAAAAAA&#10;AAAAAAAALgIAAGRycy9lMm9Eb2MueG1sUEsBAi0AFAAGAAgAAAAhACKTVoLcAAAABwEAAA8AAAAA&#10;AAAAAAAAAAAAIwQAAGRycy9kb3ducmV2LnhtbFBLBQYAAAAABAAEAPMAAAAsBQAAAAA=&#10;" strokecolor="#8064a2 [3207]" strokeweight="3pt">
                <v:shadow on="t" color="black" opacity="22937f" origin=",.5" offset="0,.63889mm"/>
              </v:line>
            </w:pict>
          </mc:Fallback>
        </mc:AlternateContent>
      </w:r>
    </w:del>
  </w:p>
  <w:customXmlDelRangeStart w:id="369" w:author="Autor"/>
  <w:sdt>
    <w:sdtPr>
      <w:rPr>
        <w:szCs w:val="20"/>
      </w:rPr>
      <w:id w:val="-2085208666"/>
      <w:placeholder>
        <w:docPart w:val="71C0DC6865294F2589D02DBE48432885"/>
      </w:placeholder>
      <w:date w:fullDate="2017-12-31T00:00:00Z">
        <w:dateFormat w:val="dd.MM.yyyy"/>
        <w:lid w:val="sk-SK"/>
        <w:storeMappedDataAs w:val="dateTime"/>
        <w:calendar w:val="gregorian"/>
      </w:date>
    </w:sdtPr>
    <w:sdtEndPr/>
    <w:sdtContent>
      <w:customXmlDelRangeEnd w:id="369"/>
      <w:p w14:paraId="22BCD8F2" w14:textId="77777777" w:rsidR="00813127" w:rsidRDefault="00462B88" w:rsidP="00813127">
        <w:pPr>
          <w:pStyle w:val="Hlavika"/>
          <w:rPr>
            <w:del w:id="370" w:author="Autor"/>
            <w:noProof/>
          </w:rPr>
        </w:pPr>
        <w:del w:id="371" w:author="Autor">
          <w:r>
            <w:rPr>
              <w:szCs w:val="20"/>
            </w:rPr>
            <w:delText>31.12.2017</w:delText>
          </w:r>
        </w:del>
      </w:p>
      <w:customXmlDelRangeStart w:id="372" w:author="Autor"/>
    </w:sdtContent>
  </w:sdt>
  <w:customXmlDelRangeEnd w:id="372"/>
  <w:p w14:paraId="2C98E207" w14:textId="426473D7" w:rsidR="00813127" w:rsidRDefault="00813127" w:rsidP="00813127">
    <w:pPr>
      <w:pStyle w:val="Hlavika"/>
      <w:rPr>
        <w:ins w:id="373" w:author="Autor"/>
      </w:rPr>
    </w:pPr>
    <w:ins w:id="374" w:author="Autor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0569979" wp14:editId="254A9525">
                <wp:simplePos x="0" y="0"/>
                <wp:positionH relativeFrom="column">
                  <wp:posOffset>-4445</wp:posOffset>
                </wp:positionH>
                <wp:positionV relativeFrom="paragraph">
                  <wp:posOffset>135255</wp:posOffset>
                </wp:positionV>
                <wp:extent cx="5762625" cy="9525"/>
                <wp:effectExtent l="57150" t="38100" r="47625" b="85725"/>
                <wp:wrapNone/>
                <wp:docPr id="1" name="Rovná spojnic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2D07AC" id="Rovná spojnica 1" o:spid="_x0000_s1026" style="position:absolute;flip:y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FGZZobJAQAAzQMAAA4AAAAAAAAA&#10;AAAAAAAALgIAAGRycy9lMm9Eb2MueG1sUEsBAi0AFAAGAAgAAAAhACKTVoLcAAAABwEAAA8AAAAA&#10;AAAAAAAAAAAAIwQAAGRycy9kb3ducmV2LnhtbFBLBQYAAAAABAAEAPMAAAAsBQAAAAA=&#10;" strokecolor="#8064a2 [3207]" strokeweight="3pt">
                <v:shadow on="t" color="black" opacity="22937f" origin=",.5" offset="0,.63889mm"/>
              </v:line>
            </w:pict>
          </mc:Fallback>
        </mc:AlternateContent>
      </w:r>
    </w:ins>
  </w:p>
  <w:customXmlInsRangeStart w:id="375" w:author="Autor"/>
  <w:sdt>
    <w:sdtPr>
      <w:rPr>
        <w:szCs w:val="20"/>
      </w:rPr>
      <w:id w:val="-1506202292"/>
      <w:placeholder>
        <w:docPart w:val="F088BB8B011D45379A8728C7F54CB631"/>
      </w:placeholder>
      <w:date w:fullDate="2018-10-31T00:00:00Z">
        <w:dateFormat w:val="dd.MM.yyyy"/>
        <w:lid w:val="sk-SK"/>
        <w:storeMappedDataAs w:val="dateTime"/>
        <w:calendar w:val="gregorian"/>
      </w:date>
    </w:sdtPr>
    <w:sdtEndPr/>
    <w:sdtContent>
      <w:customXmlInsRangeEnd w:id="375"/>
      <w:p w14:paraId="0023FD2A" w14:textId="77777777" w:rsidR="00813127" w:rsidRDefault="008A7281" w:rsidP="00813127">
        <w:pPr>
          <w:pStyle w:val="Hlavika"/>
          <w:jc w:val="right"/>
        </w:pPr>
        <w:ins w:id="376" w:author="Autor">
          <w:r>
            <w:rPr>
              <w:szCs w:val="20"/>
            </w:rPr>
            <w:t>31.10.2018</w:t>
          </w:r>
        </w:ins>
      </w:p>
      <w:customXmlInsRangeStart w:id="377" w:author="Autor"/>
    </w:sdtContent>
  </w:sdt>
  <w:customXmlInsRangeEnd w:id="37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DD3859" w14:textId="77777777" w:rsidR="00755877" w:rsidRDefault="0075587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BD403F"/>
    <w:multiLevelType w:val="hybridMultilevel"/>
    <w:tmpl w:val="5C1280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4B765C0"/>
    <w:multiLevelType w:val="hybridMultilevel"/>
    <w:tmpl w:val="89C6FF4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127"/>
    <w:rsid w:val="000159E4"/>
    <w:rsid w:val="00022ACE"/>
    <w:rsid w:val="00023E1D"/>
    <w:rsid w:val="000533D7"/>
    <w:rsid w:val="00063419"/>
    <w:rsid w:val="00066926"/>
    <w:rsid w:val="00067E59"/>
    <w:rsid w:val="00080729"/>
    <w:rsid w:val="00086219"/>
    <w:rsid w:val="000912F5"/>
    <w:rsid w:val="00097322"/>
    <w:rsid w:val="000A44F7"/>
    <w:rsid w:val="000A726F"/>
    <w:rsid w:val="000E2910"/>
    <w:rsid w:val="00113492"/>
    <w:rsid w:val="001418A7"/>
    <w:rsid w:val="00147518"/>
    <w:rsid w:val="001503BE"/>
    <w:rsid w:val="00153588"/>
    <w:rsid w:val="001770B9"/>
    <w:rsid w:val="00213EEA"/>
    <w:rsid w:val="00225423"/>
    <w:rsid w:val="002318BB"/>
    <w:rsid w:val="0023682C"/>
    <w:rsid w:val="002502BF"/>
    <w:rsid w:val="00272F83"/>
    <w:rsid w:val="0027501C"/>
    <w:rsid w:val="002A030C"/>
    <w:rsid w:val="002D7148"/>
    <w:rsid w:val="002E2921"/>
    <w:rsid w:val="002E3546"/>
    <w:rsid w:val="002F7803"/>
    <w:rsid w:val="00317138"/>
    <w:rsid w:val="003350B4"/>
    <w:rsid w:val="0034315E"/>
    <w:rsid w:val="00347884"/>
    <w:rsid w:val="003552F5"/>
    <w:rsid w:val="0036108E"/>
    <w:rsid w:val="00366586"/>
    <w:rsid w:val="00374B71"/>
    <w:rsid w:val="003A7E6B"/>
    <w:rsid w:val="003D0483"/>
    <w:rsid w:val="00400C6F"/>
    <w:rsid w:val="00417733"/>
    <w:rsid w:val="004379E2"/>
    <w:rsid w:val="00437EDB"/>
    <w:rsid w:val="00462B88"/>
    <w:rsid w:val="00470AB0"/>
    <w:rsid w:val="00471956"/>
    <w:rsid w:val="00484D02"/>
    <w:rsid w:val="004875F2"/>
    <w:rsid w:val="00494F84"/>
    <w:rsid w:val="004B4B72"/>
    <w:rsid w:val="004C61BB"/>
    <w:rsid w:val="00501B3C"/>
    <w:rsid w:val="00511919"/>
    <w:rsid w:val="005239FD"/>
    <w:rsid w:val="00526F44"/>
    <w:rsid w:val="00551256"/>
    <w:rsid w:val="005A1BFC"/>
    <w:rsid w:val="005C035E"/>
    <w:rsid w:val="0060628F"/>
    <w:rsid w:val="00624D60"/>
    <w:rsid w:val="00641B11"/>
    <w:rsid w:val="00683662"/>
    <w:rsid w:val="0068646F"/>
    <w:rsid w:val="00693D80"/>
    <w:rsid w:val="006C0F25"/>
    <w:rsid w:val="006D1ED6"/>
    <w:rsid w:val="007361CB"/>
    <w:rsid w:val="007524BB"/>
    <w:rsid w:val="00755877"/>
    <w:rsid w:val="0075707E"/>
    <w:rsid w:val="007707E9"/>
    <w:rsid w:val="00791176"/>
    <w:rsid w:val="00795A8C"/>
    <w:rsid w:val="007B6241"/>
    <w:rsid w:val="007D00D8"/>
    <w:rsid w:val="007E3614"/>
    <w:rsid w:val="007E55F6"/>
    <w:rsid w:val="007F4873"/>
    <w:rsid w:val="00813127"/>
    <w:rsid w:val="0084208A"/>
    <w:rsid w:val="00845879"/>
    <w:rsid w:val="0086698E"/>
    <w:rsid w:val="00866FB6"/>
    <w:rsid w:val="008703BF"/>
    <w:rsid w:val="008760CE"/>
    <w:rsid w:val="00885D6D"/>
    <w:rsid w:val="008A0145"/>
    <w:rsid w:val="008A0341"/>
    <w:rsid w:val="008A7281"/>
    <w:rsid w:val="008C741A"/>
    <w:rsid w:val="008C7E15"/>
    <w:rsid w:val="008E75BA"/>
    <w:rsid w:val="008F5BA4"/>
    <w:rsid w:val="008F700F"/>
    <w:rsid w:val="009040A8"/>
    <w:rsid w:val="00915599"/>
    <w:rsid w:val="0095466E"/>
    <w:rsid w:val="00955CE4"/>
    <w:rsid w:val="00963659"/>
    <w:rsid w:val="00996B5F"/>
    <w:rsid w:val="009A6F96"/>
    <w:rsid w:val="009C1B05"/>
    <w:rsid w:val="009F04E6"/>
    <w:rsid w:val="009F42A1"/>
    <w:rsid w:val="00A140EE"/>
    <w:rsid w:val="00A14E37"/>
    <w:rsid w:val="00A21837"/>
    <w:rsid w:val="00A37DB6"/>
    <w:rsid w:val="00A706E9"/>
    <w:rsid w:val="00A869E4"/>
    <w:rsid w:val="00AE1B5D"/>
    <w:rsid w:val="00AE63FC"/>
    <w:rsid w:val="00B35E8A"/>
    <w:rsid w:val="00B432F8"/>
    <w:rsid w:val="00B46C03"/>
    <w:rsid w:val="00B52F59"/>
    <w:rsid w:val="00B56F13"/>
    <w:rsid w:val="00B769C7"/>
    <w:rsid w:val="00B95139"/>
    <w:rsid w:val="00BC3AF1"/>
    <w:rsid w:val="00BC64DB"/>
    <w:rsid w:val="00BD21ED"/>
    <w:rsid w:val="00BE6880"/>
    <w:rsid w:val="00C00BC3"/>
    <w:rsid w:val="00C072A4"/>
    <w:rsid w:val="00C25525"/>
    <w:rsid w:val="00C27FE9"/>
    <w:rsid w:val="00C33112"/>
    <w:rsid w:val="00C437DA"/>
    <w:rsid w:val="00C66346"/>
    <w:rsid w:val="00C810E2"/>
    <w:rsid w:val="00CB79F7"/>
    <w:rsid w:val="00CD79C4"/>
    <w:rsid w:val="00CF4DF9"/>
    <w:rsid w:val="00CF7006"/>
    <w:rsid w:val="00D15909"/>
    <w:rsid w:val="00D2618F"/>
    <w:rsid w:val="00D53956"/>
    <w:rsid w:val="00DE1118"/>
    <w:rsid w:val="00E012FA"/>
    <w:rsid w:val="00E34638"/>
    <w:rsid w:val="00E5063B"/>
    <w:rsid w:val="00E55311"/>
    <w:rsid w:val="00E57B60"/>
    <w:rsid w:val="00E90537"/>
    <w:rsid w:val="00EA1E0B"/>
    <w:rsid w:val="00ED22F6"/>
    <w:rsid w:val="00ED4261"/>
    <w:rsid w:val="00ED75DC"/>
    <w:rsid w:val="00EF6C70"/>
    <w:rsid w:val="00F00C89"/>
    <w:rsid w:val="00F02CF5"/>
    <w:rsid w:val="00F43484"/>
    <w:rsid w:val="00F615E6"/>
    <w:rsid w:val="00F76D2E"/>
    <w:rsid w:val="00F817D7"/>
    <w:rsid w:val="00F81825"/>
    <w:rsid w:val="00FA573B"/>
    <w:rsid w:val="00FA7389"/>
    <w:rsid w:val="00FA7A44"/>
    <w:rsid w:val="00FC6A19"/>
    <w:rsid w:val="00FF7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13127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8131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813127"/>
    <w:rPr>
      <w:color w:val="808080"/>
    </w:rPr>
  </w:style>
  <w:style w:type="paragraph" w:styleId="Hlavika">
    <w:name w:val="header"/>
    <w:basedOn w:val="Normlny"/>
    <w:link w:val="HlavikaChar"/>
    <w:uiPriority w:val="99"/>
    <w:unhideWhenUsed/>
    <w:rsid w:val="00813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13127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81312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13127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13127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8131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1312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13127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813127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13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13127"/>
    <w:rPr>
      <w:rFonts w:ascii="Tahoma" w:eastAsiaTheme="minorEastAsia" w:hAnsi="Tahoma" w:cs="Tahoma"/>
      <w:sz w:val="16"/>
      <w:szCs w:val="16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813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13127"/>
    <w:rPr>
      <w:rFonts w:ascii="Times New Roman" w:eastAsiaTheme="minorEastAsia" w:hAnsi="Times New Roman"/>
      <w:sz w:val="24"/>
      <w:lang w:eastAsia="sk-SK"/>
    </w:rPr>
  </w:style>
  <w:style w:type="paragraph" w:styleId="Odsekzoznamu">
    <w:name w:val="List Paragraph"/>
    <w:aliases w:val="body"/>
    <w:basedOn w:val="Normlny"/>
    <w:link w:val="OdsekzoznamuChar"/>
    <w:uiPriority w:val="34"/>
    <w:qFormat/>
    <w:rsid w:val="005A1BFC"/>
    <w:pPr>
      <w:ind w:left="720"/>
      <w:contextualSpacing/>
    </w:p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A1BFC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A1BFC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5A1BFC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character" w:customStyle="1" w:styleId="OdsekzoznamuChar">
    <w:name w:val="Odsek zoznamu Char"/>
    <w:aliases w:val="body Char"/>
    <w:basedOn w:val="Predvolenpsmoodseku"/>
    <w:link w:val="Odsekzoznamu"/>
    <w:uiPriority w:val="34"/>
    <w:locked/>
    <w:rsid w:val="0086698E"/>
    <w:rPr>
      <w:rFonts w:ascii="Times New Roman" w:eastAsiaTheme="minorEastAsia" w:hAnsi="Times New Roman"/>
      <w:sz w:val="24"/>
      <w:lang w:eastAsia="sk-SK"/>
    </w:rPr>
  </w:style>
  <w:style w:type="character" w:styleId="Hypertextovprepojenie">
    <w:name w:val="Hyperlink"/>
    <w:uiPriority w:val="99"/>
    <w:rsid w:val="005239FD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20886A12AE04AEF9B3D1B704F22A05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DB8B3CB-76FA-423E-91B2-A57C126AE1AE}"/>
      </w:docPartPr>
      <w:docPartBody>
        <w:p w:rsidR="006B17C0" w:rsidRDefault="00CA2649" w:rsidP="00CA2649">
          <w:pPr>
            <w:pStyle w:val="020886A12AE04AEF9B3D1B704F22A05C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620152DE97834C75B04AA5A997017C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7A9BB41-7FD7-4E71-8F9E-1A995553F699}"/>
      </w:docPartPr>
      <w:docPartBody>
        <w:p w:rsidR="006B17C0" w:rsidRDefault="00CA2649" w:rsidP="00CA2649">
          <w:pPr>
            <w:pStyle w:val="620152DE97834C75B04AA5A997017CD2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19AD6D64F3C42E2887660612EF043C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A2C26F1-F78C-4C0B-B7E4-E0AEE7E6BA2A}"/>
      </w:docPartPr>
      <w:docPartBody>
        <w:p w:rsidR="006B17C0" w:rsidRDefault="00CA2649" w:rsidP="00CA2649">
          <w:pPr>
            <w:pStyle w:val="A19AD6D64F3C42E2887660612EF043C4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5946BFBBA6D84CF6AC36C20E135D4B7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05B82D-BE29-4E58-9C39-9C8910CA3068}"/>
      </w:docPartPr>
      <w:docPartBody>
        <w:p w:rsidR="006B17C0" w:rsidRDefault="00CA2649" w:rsidP="00CA2649">
          <w:pPr>
            <w:pStyle w:val="5946BFBBA6D84CF6AC36C20E135D4B7D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DFDFA3B9911E4E119B77A974C2F8183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43315D8-FF77-41AC-A254-EC46FA021575}"/>
      </w:docPartPr>
      <w:docPartBody>
        <w:p w:rsidR="006B17C0" w:rsidRDefault="00CA2649" w:rsidP="00CA2649">
          <w:pPr>
            <w:pStyle w:val="DFDFA3B9911E4E119B77A974C2F81837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9ED3AA5060514528BB2EB10E67B167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EC5B3A8-6723-4A80-AF4F-A1613C732B3C}"/>
      </w:docPartPr>
      <w:docPartBody>
        <w:p w:rsidR="006B17C0" w:rsidRDefault="00597528" w:rsidP="00597528">
          <w:pPr>
            <w:pStyle w:val="9ED3AA5060514528BB2EB10E67B167CC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3FA8E388340E4DEA81D562F7F9C9F77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9D5C19-C7AC-4412-80C0-E1A0D0EBA86F}"/>
      </w:docPartPr>
      <w:docPartBody>
        <w:p w:rsidR="006B17C0" w:rsidRDefault="00597528" w:rsidP="00597528">
          <w:pPr>
            <w:pStyle w:val="3FA8E388340E4DEA81D562F7F9C9F77D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C7E38A5E4223467691018F592D7D0B1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2D3C1B-6DE3-4732-9DDD-DC9810A62147}"/>
      </w:docPartPr>
      <w:docPartBody>
        <w:p w:rsidR="006B17C0" w:rsidRDefault="00597528" w:rsidP="00597528">
          <w:pPr>
            <w:pStyle w:val="C7E38A5E4223467691018F592D7D0B10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A175D07C4838456E8F6A2F237AB810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7D3B7B0-E620-4FE0-BD75-1E4C29B51B0E}"/>
      </w:docPartPr>
      <w:docPartBody>
        <w:p w:rsidR="006B17C0" w:rsidRDefault="00597528" w:rsidP="00597528">
          <w:pPr>
            <w:pStyle w:val="A175D07C4838456E8F6A2F237AB810A1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8AB7B2456DA14D72803321C5C7A1588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72C92B-568C-4E44-96C2-64ED53E76464}"/>
      </w:docPartPr>
      <w:docPartBody>
        <w:p w:rsidR="006B17C0" w:rsidRDefault="00597528" w:rsidP="00597528">
          <w:pPr>
            <w:pStyle w:val="8AB7B2456DA14D72803321C5C7A1588F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6A4CCD9D4B1247EFAA284AE8065BA1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0675AA5-FBBA-41EE-B86A-1495F42B4165}"/>
      </w:docPartPr>
      <w:docPartBody>
        <w:p w:rsidR="006B17C0" w:rsidRDefault="00597528" w:rsidP="00597528">
          <w:pPr>
            <w:pStyle w:val="6A4CCD9D4B1247EFAA284AE8065BA1EE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4B0893610BB4444BA7E27C430F79259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981BCF6-F388-4ACB-A44C-2A67A8B50AAE}"/>
      </w:docPartPr>
      <w:docPartBody>
        <w:p w:rsidR="006B17C0" w:rsidRDefault="00597528" w:rsidP="00597528">
          <w:pPr>
            <w:pStyle w:val="4B0893610BB4444BA7E27C430F79259C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71329A83B0F24266B66A7D0E96AEF24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4247AE0-70BC-43C9-A033-99A593DAFE31}"/>
      </w:docPartPr>
      <w:docPartBody>
        <w:p w:rsidR="006B17C0" w:rsidRDefault="00597528" w:rsidP="00597528">
          <w:pPr>
            <w:pStyle w:val="71329A83B0F24266B66A7D0E96AEF24E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0AFDD462BDBB459097032FD98CB4C90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A8C56C2-1744-4D43-BBB3-DDB7288ADF22}"/>
      </w:docPartPr>
      <w:docPartBody>
        <w:p w:rsidR="006B17C0" w:rsidRDefault="00597528" w:rsidP="00597528">
          <w:pPr>
            <w:pStyle w:val="0AFDD462BDBB459097032FD98CB4C90E2"/>
          </w:pPr>
          <w:r w:rsidRPr="00412246">
            <w:rPr>
              <w:rStyle w:val="Zstupntext"/>
            </w:rPr>
            <w:t>Vyberte položku.</w:t>
          </w:r>
        </w:p>
      </w:docPartBody>
    </w:docPart>
    <w:docPart>
      <w:docPartPr>
        <w:name w:val="CBB330DD32C6473081230AD870D730E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C812044-3A8C-4301-A4ED-F67EEB5528D4}"/>
      </w:docPartPr>
      <w:docPartBody>
        <w:p w:rsidR="006B17C0" w:rsidRDefault="00597528" w:rsidP="00597528">
          <w:pPr>
            <w:pStyle w:val="CBB330DD32C6473081230AD870D730E12"/>
          </w:pPr>
          <w:r w:rsidRPr="00412246">
            <w:rPr>
              <w:rStyle w:val="Zstupntext"/>
            </w:rPr>
            <w:t>Vyberte položku.</w:t>
          </w:r>
        </w:p>
      </w:docPartBody>
    </w:docPart>
    <w:docPart>
      <w:docPartPr>
        <w:name w:val="43FAD5C0CDCF4F4E9B02906697DDB5C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CF36AEB-1FF2-4C89-AC06-89C42BE248A0}"/>
      </w:docPartPr>
      <w:docPartBody>
        <w:p w:rsidR="006B17C0" w:rsidRDefault="00597528" w:rsidP="00597528">
          <w:pPr>
            <w:pStyle w:val="43FAD5C0CDCF4F4E9B02906697DDB5C5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24D79AA71EBE40C58B5191D95DB9C79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F4F42B-7B4F-4BA2-B7D1-F1E6ACBF149B}"/>
      </w:docPartPr>
      <w:docPartBody>
        <w:p w:rsidR="006B17C0" w:rsidRDefault="00597528" w:rsidP="00597528">
          <w:pPr>
            <w:pStyle w:val="24D79AA71EBE40C58B5191D95DB9C794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3DB93272795241118D691085894981A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ADBE4A6-902B-4363-B8D3-A0B458CA75F1}"/>
      </w:docPartPr>
      <w:docPartBody>
        <w:p w:rsidR="006B17C0" w:rsidRDefault="00597528" w:rsidP="00597528">
          <w:pPr>
            <w:pStyle w:val="3DB93272795241118D691085894981AF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92C3C8A62D6B43159C2411D6264040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D753BD6-6766-4DA5-9353-87A9C51FEB0A}"/>
      </w:docPartPr>
      <w:docPartBody>
        <w:p w:rsidR="006B17C0" w:rsidRDefault="00597528" w:rsidP="00597528">
          <w:pPr>
            <w:pStyle w:val="92C3C8A62D6B43159C2411D6264040CC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4DA624FB0C804E939E8B9F8A7A4BD2D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128C7D3-EF7C-4DAF-823C-DE39FBECE7FC}"/>
      </w:docPartPr>
      <w:docPartBody>
        <w:p w:rsidR="006B17C0" w:rsidRDefault="00597528" w:rsidP="00597528">
          <w:pPr>
            <w:pStyle w:val="4DA624FB0C804E939E8B9F8A7A4BD2D5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F0D7D28C6E9542709D0A6A5CACF973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404997C-4F57-40AB-82B8-07EBAFC55652}"/>
      </w:docPartPr>
      <w:docPartBody>
        <w:p w:rsidR="006B17C0" w:rsidRDefault="00597528" w:rsidP="00597528">
          <w:pPr>
            <w:pStyle w:val="F0D7D28C6E9542709D0A6A5CACF973A8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3E2156470C1846758949FB0EFCE43EF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DCFC3AB-B889-47B3-9D6A-8510448EAAFC}"/>
      </w:docPartPr>
      <w:docPartBody>
        <w:p w:rsidR="006B17C0" w:rsidRDefault="00597528" w:rsidP="00597528">
          <w:pPr>
            <w:pStyle w:val="3E2156470C1846758949FB0EFCE43EFB2"/>
          </w:pPr>
          <w:r w:rsidRPr="009A56FE">
            <w:rPr>
              <w:rStyle w:val="Zstupntext"/>
            </w:rPr>
            <w:t>Vyberte položku.</w:t>
          </w:r>
        </w:p>
      </w:docPartBody>
    </w:docPart>
    <w:docPart>
      <w:docPartPr>
        <w:name w:val="F570B0A72C5B4C37A1AEFE4F8471458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1F79E2-E843-44E0-8CB9-ADDC19E79AAD}"/>
      </w:docPartPr>
      <w:docPartBody>
        <w:p w:rsidR="006B17C0" w:rsidRDefault="00597528" w:rsidP="00597528">
          <w:pPr>
            <w:pStyle w:val="F570B0A72C5B4C37A1AEFE4F8471458D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F088BB8B011D45379A8728C7F54CB63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1161C8E-8B5F-4924-B50B-67DF244CE871}"/>
      </w:docPartPr>
      <w:docPartBody>
        <w:p w:rsidR="006B17C0" w:rsidRDefault="00CA2649" w:rsidP="00CA2649">
          <w:pPr>
            <w:pStyle w:val="F088BB8B011D45379A8728C7F54CB631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2367DBC28E974654BFEE2F527E543D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ADAF8E-0362-4204-882E-76103C93001A}"/>
      </w:docPartPr>
      <w:docPartBody>
        <w:p w:rsidR="004F0755" w:rsidRDefault="00597528" w:rsidP="00597528">
          <w:pPr>
            <w:pStyle w:val="2367DBC28E974654BFEE2F527E543DF1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AD1E873620184CD5ACC8C5017DC448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14AEDA-84C8-4D29-BC55-DFE3D04F06CE}"/>
      </w:docPartPr>
      <w:docPartBody>
        <w:p w:rsidR="00D869EC" w:rsidRDefault="00597528" w:rsidP="00597528">
          <w:pPr>
            <w:pStyle w:val="AD1E873620184CD5ACC8C5017DC448A12"/>
          </w:pPr>
          <w:r w:rsidRPr="00412246">
            <w:rPr>
              <w:rStyle w:val="Zstupntext"/>
            </w:rPr>
            <w:t>Vyberte položku.</w:t>
          </w:r>
        </w:p>
      </w:docPartBody>
    </w:docPart>
    <w:docPart>
      <w:docPartPr>
        <w:name w:val="30B6B37DA63541CF97B6E59761377BC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80F00B9-3376-41A5-9111-6E52768D9C7F}"/>
      </w:docPartPr>
      <w:docPartBody>
        <w:p w:rsidR="00D869EC" w:rsidRDefault="00597528" w:rsidP="00597528">
          <w:pPr>
            <w:pStyle w:val="30B6B37DA63541CF97B6E59761377BCF2"/>
          </w:pPr>
          <w:r w:rsidRPr="00412246">
            <w:rPr>
              <w:rStyle w:val="Zstupntext"/>
            </w:rPr>
            <w:t>Vyberte položku.</w:t>
          </w:r>
        </w:p>
      </w:docPartBody>
    </w:docPart>
    <w:docPart>
      <w:docPartPr>
        <w:name w:val="C677A216D9C94668B7AA7EE72F65E3E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B76B1E6-F358-45E2-9517-0C96AB661413}"/>
      </w:docPartPr>
      <w:docPartBody>
        <w:p w:rsidR="00D869EC" w:rsidRDefault="00597528" w:rsidP="00597528">
          <w:pPr>
            <w:pStyle w:val="C677A216D9C94668B7AA7EE72F65E3EC2"/>
          </w:pPr>
          <w:r w:rsidRPr="00412246">
            <w:rPr>
              <w:rStyle w:val="Zstupntext"/>
            </w:rPr>
            <w:t>Vyberte položku.</w:t>
          </w:r>
        </w:p>
      </w:docPartBody>
    </w:docPart>
    <w:docPart>
      <w:docPartPr>
        <w:name w:val="301F72F679B046D8B544D5AD7CB95D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47EB06-3675-47A4-ABC7-468D82D8627E}"/>
      </w:docPartPr>
      <w:docPartBody>
        <w:p w:rsidR="00D869EC" w:rsidRDefault="00597528" w:rsidP="00597528">
          <w:pPr>
            <w:pStyle w:val="301F72F679B046D8B544D5AD7CB95D552"/>
          </w:pPr>
          <w:r w:rsidRPr="00412246">
            <w:rPr>
              <w:rStyle w:val="Zstupntext"/>
            </w:rPr>
            <w:t>Vyberte položku.</w:t>
          </w:r>
        </w:p>
      </w:docPartBody>
    </w:docPart>
    <w:docPart>
      <w:docPartPr>
        <w:name w:val="4A3D5941D63B45F2B6C9EB4506CFC4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CEBE0DD-01E3-418D-8761-B36C71AC8EB4}"/>
      </w:docPartPr>
      <w:docPartBody>
        <w:p w:rsidR="00D869EC" w:rsidRDefault="00597528" w:rsidP="00597528">
          <w:pPr>
            <w:pStyle w:val="4A3D5941D63B45F2B6C9EB4506CFC40A2"/>
          </w:pPr>
          <w:r w:rsidRPr="00412246">
            <w:rPr>
              <w:rStyle w:val="Zstupntext"/>
            </w:rPr>
            <w:t>Vyberte položku.</w:t>
          </w:r>
        </w:p>
      </w:docPartBody>
    </w:docPart>
    <w:docPart>
      <w:docPartPr>
        <w:name w:val="A770A189D3394ADE8FCE5B215B2BAE9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9F814BE-A577-47A8-AC40-71607319E98A}"/>
      </w:docPartPr>
      <w:docPartBody>
        <w:p w:rsidR="00D869EC" w:rsidRDefault="00597528" w:rsidP="00597528">
          <w:pPr>
            <w:pStyle w:val="A770A189D3394ADE8FCE5B215B2BAE9B2"/>
          </w:pPr>
          <w:r w:rsidRPr="00412246">
            <w:rPr>
              <w:rStyle w:val="Zstupntext"/>
            </w:rPr>
            <w:t>Vyberte položku.</w:t>
          </w:r>
        </w:p>
      </w:docPartBody>
    </w:docPart>
    <w:docPart>
      <w:docPartPr>
        <w:name w:val="F2497303388C44FBA8A29758855BBD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BCAE29-5943-43C9-9AE5-FAD60AF2771E}"/>
      </w:docPartPr>
      <w:docPartBody>
        <w:p w:rsidR="00D869EC" w:rsidRDefault="00597528" w:rsidP="00597528">
          <w:pPr>
            <w:pStyle w:val="F2497303388C44FBA8A29758855BBDB12"/>
          </w:pPr>
          <w:r w:rsidRPr="00412246">
            <w:rPr>
              <w:rStyle w:val="Zstupntext"/>
            </w:rPr>
            <w:t>Vyberte položku.</w:t>
          </w:r>
        </w:p>
      </w:docPartBody>
    </w:docPart>
    <w:docPart>
      <w:docPartPr>
        <w:name w:val="D4EED16EDC7C4D4793B6FB8D9619675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45A1C0-95DA-4D9D-B0F9-1603EB70C557}"/>
      </w:docPartPr>
      <w:docPartBody>
        <w:p w:rsidR="00D869EC" w:rsidRDefault="00597528" w:rsidP="00597528">
          <w:pPr>
            <w:pStyle w:val="D4EED16EDC7C4D4793B6FB8D9619675C2"/>
          </w:pPr>
          <w:r w:rsidRPr="00412246">
            <w:rPr>
              <w:rStyle w:val="Zstupntext"/>
            </w:rPr>
            <w:t>Vyberte položku.</w:t>
          </w:r>
        </w:p>
      </w:docPartBody>
    </w:docPart>
    <w:docPart>
      <w:docPartPr>
        <w:name w:val="0EDC0CE1FA47449898C232A142EE249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100879F-170C-4250-B502-155C171F2528}"/>
      </w:docPartPr>
      <w:docPartBody>
        <w:p w:rsidR="00D869EC" w:rsidRDefault="00597528" w:rsidP="00597528">
          <w:pPr>
            <w:pStyle w:val="0EDC0CE1FA47449898C232A142EE24992"/>
          </w:pPr>
          <w:r w:rsidRPr="00412246">
            <w:rPr>
              <w:rStyle w:val="Zstupntext"/>
            </w:rPr>
            <w:t>Vyberte položku.</w:t>
          </w:r>
        </w:p>
      </w:docPartBody>
    </w:docPart>
    <w:docPart>
      <w:docPartPr>
        <w:name w:val="ED95525D3001485899F6597FBAEF29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57CFEE-8C20-4120-A51C-8066BC67FBF9}"/>
      </w:docPartPr>
      <w:docPartBody>
        <w:p w:rsidR="00D869EC" w:rsidRDefault="00597528" w:rsidP="00597528">
          <w:pPr>
            <w:pStyle w:val="ED95525D3001485899F6597FBAEF29F12"/>
          </w:pPr>
          <w:r w:rsidRPr="00412246">
            <w:rPr>
              <w:rStyle w:val="Zstupntext"/>
            </w:rPr>
            <w:t>Vyberte položku.</w:t>
          </w:r>
        </w:p>
      </w:docPartBody>
    </w:docPart>
    <w:docPart>
      <w:docPartPr>
        <w:name w:val="9375E677A93242339E5583873F8E5C0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A4C699-F116-4A53-9912-A728ECB770BD}"/>
      </w:docPartPr>
      <w:docPartBody>
        <w:p w:rsidR="00D869EC" w:rsidRDefault="00597528" w:rsidP="00597528">
          <w:pPr>
            <w:pStyle w:val="9375E677A93242339E5583873F8E5C0D2"/>
          </w:pPr>
          <w:r w:rsidRPr="00412246">
            <w:rPr>
              <w:rStyle w:val="Zstupntext"/>
            </w:rPr>
            <w:t>Vyberte položku.</w:t>
          </w:r>
        </w:p>
      </w:docPartBody>
    </w:docPart>
    <w:docPart>
      <w:docPartPr>
        <w:name w:val="B2E23944A4344F428FBAE2683F2F2DB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CAA40C0-4EC4-463E-A3C6-393315D8D709}"/>
      </w:docPartPr>
      <w:docPartBody>
        <w:p w:rsidR="00D869EC" w:rsidRDefault="00597528" w:rsidP="00597528">
          <w:pPr>
            <w:pStyle w:val="B2E23944A4344F428FBAE2683F2F2DBF2"/>
          </w:pPr>
          <w:r w:rsidRPr="00412246">
            <w:rPr>
              <w:rStyle w:val="Zstupntext"/>
            </w:rPr>
            <w:t>Vyberte položku.</w:t>
          </w:r>
        </w:p>
      </w:docPartBody>
    </w:docPart>
    <w:docPart>
      <w:docPartPr>
        <w:name w:val="01791A44509D4BA0951A23F5ED0D249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F1E12FC-2A09-406F-A288-857CB2D21A43}"/>
      </w:docPartPr>
      <w:docPartBody>
        <w:p w:rsidR="00D869EC" w:rsidRDefault="00597528" w:rsidP="00597528">
          <w:pPr>
            <w:pStyle w:val="01791A44509D4BA0951A23F5ED0D249B2"/>
          </w:pPr>
          <w:r w:rsidRPr="00412246">
            <w:rPr>
              <w:rStyle w:val="Zstupntext"/>
            </w:rPr>
            <w:t>Vyberte položku.</w:t>
          </w:r>
        </w:p>
      </w:docPartBody>
    </w:docPart>
    <w:docPart>
      <w:docPartPr>
        <w:name w:val="C5720E8FD8A246D5B36FC6DFF40EF8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DBF9DC-BCA4-48F6-B204-F373418BB91A}"/>
      </w:docPartPr>
      <w:docPartBody>
        <w:p w:rsidR="00D869EC" w:rsidRDefault="00597528" w:rsidP="00597528">
          <w:pPr>
            <w:pStyle w:val="C5720E8FD8A246D5B36FC6DFF40EF8652"/>
          </w:pPr>
          <w:r w:rsidRPr="00412246">
            <w:rPr>
              <w:rStyle w:val="Zstupntext"/>
            </w:rPr>
            <w:t>Vyberte položku.</w:t>
          </w:r>
        </w:p>
      </w:docPartBody>
    </w:docPart>
    <w:docPart>
      <w:docPartPr>
        <w:name w:val="7DE0588F104B4735BD004C0040F7A64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0EB9FF-00C7-45A7-BA19-34AEB8F32972}"/>
      </w:docPartPr>
      <w:docPartBody>
        <w:p w:rsidR="00D869EC" w:rsidRDefault="00597528" w:rsidP="00597528">
          <w:pPr>
            <w:pStyle w:val="7DE0588F104B4735BD004C0040F7A6462"/>
          </w:pPr>
          <w:r w:rsidRPr="00412246">
            <w:rPr>
              <w:rStyle w:val="Zstupntext"/>
            </w:rPr>
            <w:t>Vyberte položku.</w:t>
          </w:r>
        </w:p>
      </w:docPartBody>
    </w:docPart>
    <w:docPart>
      <w:docPartPr>
        <w:name w:val="9C8355726561499CB3720EA5E426543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6515CE-42F9-4D04-888B-34EC2F383C83}"/>
      </w:docPartPr>
      <w:docPartBody>
        <w:p w:rsidR="00D869EC" w:rsidRDefault="00597528" w:rsidP="00597528">
          <w:pPr>
            <w:pStyle w:val="9C8355726561499CB3720EA5E42654342"/>
          </w:pPr>
          <w:r w:rsidRPr="00412246">
            <w:rPr>
              <w:rStyle w:val="Zstupntext"/>
            </w:rPr>
            <w:t>Vyberte položku.</w:t>
          </w:r>
        </w:p>
      </w:docPartBody>
    </w:docPart>
    <w:docPart>
      <w:docPartPr>
        <w:name w:val="C1B9F698AF8B44E28BBC030EC9E80B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6B80F69-BB81-414D-80A7-65676FCA4D93}"/>
      </w:docPartPr>
      <w:docPartBody>
        <w:p w:rsidR="00D869EC" w:rsidRDefault="00597528" w:rsidP="00597528">
          <w:pPr>
            <w:pStyle w:val="C1B9F698AF8B44E28BBC030EC9E80BD22"/>
          </w:pPr>
          <w:r w:rsidRPr="00412246">
            <w:rPr>
              <w:rStyle w:val="Zstupntext"/>
            </w:rPr>
            <w:t>Vyberte položku.</w:t>
          </w:r>
        </w:p>
      </w:docPartBody>
    </w:docPart>
    <w:docPart>
      <w:docPartPr>
        <w:name w:val="4E3C7ED2F7A8490E93D886E48EBF556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12984E-41B3-4803-B2DA-90B312101566}"/>
      </w:docPartPr>
      <w:docPartBody>
        <w:p w:rsidR="00D869EC" w:rsidRDefault="00597528" w:rsidP="00597528">
          <w:pPr>
            <w:pStyle w:val="4E3C7ED2F7A8490E93D886E48EBF556E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A3C05FADD679428EB39CA258E8248DF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9E35FDF-C27B-4C4F-8806-760C0AF2F63D}"/>
      </w:docPartPr>
      <w:docPartBody>
        <w:p w:rsidR="00D869EC" w:rsidRDefault="00597528" w:rsidP="00597528">
          <w:pPr>
            <w:pStyle w:val="A3C05FADD679428EB39CA258E8248DF0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A154384AD1BE4074946306CC518741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EDB32FD-4DF4-48EE-B309-2DDA36A9DE6F}"/>
      </w:docPartPr>
      <w:docPartBody>
        <w:p w:rsidR="00D869EC" w:rsidRDefault="00597528" w:rsidP="00597528">
          <w:pPr>
            <w:pStyle w:val="A154384AD1BE4074946306CC518741D0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6001DC116E0E4717A431E7CFFA835C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A435A1-75D0-41CB-9F3D-41DDB2157AC8}"/>
      </w:docPartPr>
      <w:docPartBody>
        <w:p w:rsidR="00D869EC" w:rsidRDefault="00597528" w:rsidP="00597528">
          <w:pPr>
            <w:pStyle w:val="6001DC116E0E4717A431E7CFFA835CFF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922B10C3B17449D1A270809DEE37BF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F030B5C-DDCA-4C25-B25A-27A2556CB04B}"/>
      </w:docPartPr>
      <w:docPartBody>
        <w:p w:rsidR="00D869EC" w:rsidRDefault="00597528" w:rsidP="00597528">
          <w:pPr>
            <w:pStyle w:val="922B10C3B17449D1A270809DEE37BF65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29C8A021166E4E0898AB8F4F5D6AD20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CABBD21-1728-4CDF-BEC7-DEEBB3BCC5D4}"/>
      </w:docPartPr>
      <w:docPartBody>
        <w:p w:rsidR="00D869EC" w:rsidRDefault="00597528" w:rsidP="00597528">
          <w:pPr>
            <w:pStyle w:val="29C8A021166E4E0898AB8F4F5D6AD207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300E18BBEC3D437C8B5868B6E80740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700B05-2829-4638-9C58-857356CEF122}"/>
      </w:docPartPr>
      <w:docPartBody>
        <w:p w:rsidR="006D2A00" w:rsidRDefault="00597528" w:rsidP="00597528">
          <w:pPr>
            <w:pStyle w:val="300E18BBEC3D437C8B5868B6E80740982"/>
          </w:pPr>
          <w:r w:rsidRPr="009A56FE">
            <w:rPr>
              <w:rStyle w:val="Zstupntext"/>
            </w:rPr>
            <w:t>Vyberte položku.</w:t>
          </w:r>
        </w:p>
      </w:docPartBody>
    </w:docPart>
    <w:docPart>
      <w:docPartPr>
        <w:name w:val="C959D24405244156A9E01E33C23464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DE9759-A457-4E6F-8E6E-8AA7889F7335}"/>
      </w:docPartPr>
      <w:docPartBody>
        <w:p w:rsidR="007803D7" w:rsidRDefault="00597528" w:rsidP="00597528">
          <w:pPr>
            <w:pStyle w:val="C959D24405244156A9E01E33C23464432"/>
          </w:pPr>
          <w:r w:rsidRPr="00B432F8">
            <w:rPr>
              <w:color w:val="808080" w:themeColor="background1" w:themeShade="80"/>
            </w:rPr>
            <w:t>Vyberte položku</w:t>
          </w:r>
        </w:p>
      </w:docPartBody>
    </w:docPart>
    <w:docPart>
      <w:docPartPr>
        <w:name w:val="AFF24019268845D99345ECBA389BE5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ACB77-0AB9-42CA-B163-73BF9F967D44}"/>
      </w:docPartPr>
      <w:docPartBody>
        <w:p w:rsidR="007803D7" w:rsidRDefault="00597528" w:rsidP="00597528">
          <w:pPr>
            <w:pStyle w:val="AFF24019268845D99345ECBA389BE56D2"/>
          </w:pPr>
          <w:r w:rsidRPr="00412246">
            <w:rPr>
              <w:rStyle w:val="Zstupntext"/>
            </w:rPr>
            <w:t>Vyberte položku.</w:t>
          </w:r>
        </w:p>
      </w:docPartBody>
    </w:docPart>
    <w:docPart>
      <w:docPartPr>
        <w:name w:val="5E5B7416DCD74F2E84680F4CABD702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406D9F-FA71-46FD-9119-7204717E2930}"/>
      </w:docPartPr>
      <w:docPartBody>
        <w:p w:rsidR="007803D7" w:rsidRDefault="00597528" w:rsidP="00597528">
          <w:pPr>
            <w:pStyle w:val="5E5B7416DCD74F2E84680F4CABD702BE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204099D34A654979AC0BEE934E2CBCD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A7AED9-7726-4BBB-BCD3-DA5AE0A60072}"/>
      </w:docPartPr>
      <w:docPartBody>
        <w:p w:rsidR="00000000" w:rsidRDefault="00CA2649">
          <w:pPr>
            <w:pStyle w:val="204099D34A654979AC0BEE934E2CBCD5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E919F0A85AF44E52B10910B8F1B089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171F9D-A15A-4A80-899F-A7785D6A82C7}"/>
      </w:docPartPr>
      <w:docPartBody>
        <w:p w:rsidR="00000000" w:rsidRDefault="00CA2649">
          <w:pPr>
            <w:pStyle w:val="E919F0A85AF44E52B10910B8F1B089E2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D834DB49D79D4728B44C27BAB4D69D3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5AA9B89-7331-430C-8191-B66704CCB6AC}"/>
      </w:docPartPr>
      <w:docPartBody>
        <w:p w:rsidR="00000000" w:rsidRDefault="00597528">
          <w:pPr>
            <w:pStyle w:val="D834DB49D79D4728B44C27BAB4D69D3C"/>
          </w:pPr>
          <w:r w:rsidRPr="00B64015">
            <w:rPr>
              <w:szCs w:val="24"/>
            </w:rPr>
            <w:t>Vyberte položku.</w:t>
          </w:r>
        </w:p>
      </w:docPartBody>
    </w:docPart>
    <w:docPart>
      <w:docPartPr>
        <w:name w:val="BD768BD072E845458BCCEE067BDE030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3CE5E93-3DF0-4891-B916-2D8918A67BD8}"/>
      </w:docPartPr>
      <w:docPartBody>
        <w:p w:rsidR="00000000" w:rsidRDefault="00CA2649">
          <w:pPr>
            <w:pStyle w:val="BD768BD072E845458BCCEE067BDE0304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71C0DC6865294F2589D02DBE4843288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7F80D66-8F5D-4F05-B171-B2B4A157B8F5}"/>
      </w:docPartPr>
      <w:docPartBody>
        <w:p w:rsidR="00000000" w:rsidRDefault="00CA2649">
          <w:pPr>
            <w:pStyle w:val="71C0DC6865294F2589D02DBE48432885"/>
          </w:pPr>
          <w:r w:rsidRPr="00F64F3B"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649"/>
    <w:rsid w:val="000501E6"/>
    <w:rsid w:val="0005166C"/>
    <w:rsid w:val="000863F8"/>
    <w:rsid w:val="00122F10"/>
    <w:rsid w:val="00173D26"/>
    <w:rsid w:val="001B536E"/>
    <w:rsid w:val="0020290A"/>
    <w:rsid w:val="00295090"/>
    <w:rsid w:val="002A3DC0"/>
    <w:rsid w:val="002C6504"/>
    <w:rsid w:val="002D77F2"/>
    <w:rsid w:val="0031418A"/>
    <w:rsid w:val="003363A8"/>
    <w:rsid w:val="003B6F56"/>
    <w:rsid w:val="003E5D01"/>
    <w:rsid w:val="003E5D05"/>
    <w:rsid w:val="0040699B"/>
    <w:rsid w:val="00440482"/>
    <w:rsid w:val="00455676"/>
    <w:rsid w:val="004D3836"/>
    <w:rsid w:val="004F0755"/>
    <w:rsid w:val="0057329A"/>
    <w:rsid w:val="00597528"/>
    <w:rsid w:val="005E450C"/>
    <w:rsid w:val="006436D6"/>
    <w:rsid w:val="00646FAD"/>
    <w:rsid w:val="006764CB"/>
    <w:rsid w:val="006B17C0"/>
    <w:rsid w:val="006B406D"/>
    <w:rsid w:val="006B48FA"/>
    <w:rsid w:val="006D2A00"/>
    <w:rsid w:val="0074764A"/>
    <w:rsid w:val="007803D7"/>
    <w:rsid w:val="007B2481"/>
    <w:rsid w:val="007D32A2"/>
    <w:rsid w:val="007F468F"/>
    <w:rsid w:val="00801B4C"/>
    <w:rsid w:val="00814638"/>
    <w:rsid w:val="00822B79"/>
    <w:rsid w:val="00853E56"/>
    <w:rsid w:val="00881C4D"/>
    <w:rsid w:val="008845CC"/>
    <w:rsid w:val="008B0B93"/>
    <w:rsid w:val="009F6EB2"/>
    <w:rsid w:val="00A068AB"/>
    <w:rsid w:val="00A31E65"/>
    <w:rsid w:val="00BC68DC"/>
    <w:rsid w:val="00BD4094"/>
    <w:rsid w:val="00C57FC3"/>
    <w:rsid w:val="00CA2649"/>
    <w:rsid w:val="00D316C4"/>
    <w:rsid w:val="00D50D78"/>
    <w:rsid w:val="00D869EC"/>
    <w:rsid w:val="00DC595C"/>
    <w:rsid w:val="00DF02CB"/>
    <w:rsid w:val="00E11369"/>
    <w:rsid w:val="00E6503B"/>
    <w:rsid w:val="00EA02BF"/>
    <w:rsid w:val="00EF1DD3"/>
    <w:rsid w:val="00F000DA"/>
    <w:rsid w:val="00F1357C"/>
    <w:rsid w:val="00F41C87"/>
    <w:rsid w:val="00F626A7"/>
    <w:rsid w:val="00FB3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597528"/>
    <w:rPr>
      <w:color w:val="808080"/>
    </w:rPr>
  </w:style>
  <w:style w:type="paragraph" w:customStyle="1" w:styleId="020886A12AE04AEF9B3D1B704F22A05C">
    <w:name w:val="020886A12AE04AEF9B3D1B704F22A05C"/>
    <w:rsid w:val="00CA2649"/>
  </w:style>
  <w:style w:type="paragraph" w:customStyle="1" w:styleId="620152DE97834C75B04AA5A997017CD2">
    <w:name w:val="620152DE97834C75B04AA5A997017CD2"/>
    <w:rsid w:val="00CA2649"/>
  </w:style>
  <w:style w:type="paragraph" w:customStyle="1" w:styleId="A19AD6D64F3C42E2887660612EF043C4">
    <w:name w:val="A19AD6D64F3C42E2887660612EF043C4"/>
    <w:rsid w:val="00CA2649"/>
  </w:style>
  <w:style w:type="paragraph" w:customStyle="1" w:styleId="5946BFBBA6D84CF6AC36C20E135D4B7D">
    <w:name w:val="5946BFBBA6D84CF6AC36C20E135D4B7D"/>
    <w:rsid w:val="00CA2649"/>
  </w:style>
  <w:style w:type="paragraph" w:customStyle="1" w:styleId="DFDFA3B9911E4E119B77A974C2F81837">
    <w:name w:val="DFDFA3B9911E4E119B77A974C2F81837"/>
    <w:rsid w:val="00CA2649"/>
  </w:style>
  <w:style w:type="paragraph" w:customStyle="1" w:styleId="9ED3AA5060514528BB2EB10E67B167CC">
    <w:name w:val="9ED3AA5060514528BB2EB10E67B167CC"/>
    <w:rsid w:val="00CA2649"/>
  </w:style>
  <w:style w:type="paragraph" w:customStyle="1" w:styleId="3FA8E388340E4DEA81D562F7F9C9F77D">
    <w:name w:val="3FA8E388340E4DEA81D562F7F9C9F77D"/>
    <w:rsid w:val="00CA2649"/>
  </w:style>
  <w:style w:type="paragraph" w:customStyle="1" w:styleId="C7E38A5E4223467691018F592D7D0B10">
    <w:name w:val="C7E38A5E4223467691018F592D7D0B10"/>
    <w:rsid w:val="00CA2649"/>
  </w:style>
  <w:style w:type="paragraph" w:customStyle="1" w:styleId="A175D07C4838456E8F6A2F237AB810A1">
    <w:name w:val="A175D07C4838456E8F6A2F237AB810A1"/>
    <w:rsid w:val="00CA2649"/>
  </w:style>
  <w:style w:type="paragraph" w:customStyle="1" w:styleId="8AB7B2456DA14D72803321C5C7A1588F">
    <w:name w:val="8AB7B2456DA14D72803321C5C7A1588F"/>
    <w:rsid w:val="00CA2649"/>
  </w:style>
  <w:style w:type="paragraph" w:customStyle="1" w:styleId="6A4CCD9D4B1247EFAA284AE8065BA1EE">
    <w:name w:val="6A4CCD9D4B1247EFAA284AE8065BA1EE"/>
    <w:rsid w:val="00CA2649"/>
  </w:style>
  <w:style w:type="paragraph" w:customStyle="1" w:styleId="4B0893610BB4444BA7E27C430F79259C">
    <w:name w:val="4B0893610BB4444BA7E27C430F79259C"/>
    <w:rsid w:val="00CA2649"/>
  </w:style>
  <w:style w:type="paragraph" w:customStyle="1" w:styleId="71329A83B0F24266B66A7D0E96AEF24E">
    <w:name w:val="71329A83B0F24266B66A7D0E96AEF24E"/>
    <w:rsid w:val="00CA2649"/>
  </w:style>
  <w:style w:type="paragraph" w:customStyle="1" w:styleId="0AFDD462BDBB459097032FD98CB4C90E">
    <w:name w:val="0AFDD462BDBB459097032FD98CB4C90E"/>
    <w:rsid w:val="00CA2649"/>
  </w:style>
  <w:style w:type="paragraph" w:customStyle="1" w:styleId="DD414D4C602B4D548FB101E6DAA6E6AB">
    <w:name w:val="DD414D4C602B4D548FB101E6DAA6E6AB"/>
    <w:rsid w:val="00CA2649"/>
  </w:style>
  <w:style w:type="paragraph" w:customStyle="1" w:styleId="CBB330DD32C6473081230AD870D730E1">
    <w:name w:val="CBB330DD32C6473081230AD870D730E1"/>
    <w:rsid w:val="00CA2649"/>
  </w:style>
  <w:style w:type="paragraph" w:customStyle="1" w:styleId="F4E9F7F7737D466E8C670831253C687A">
    <w:name w:val="F4E9F7F7737D466E8C670831253C687A"/>
    <w:rsid w:val="00CA2649"/>
  </w:style>
  <w:style w:type="paragraph" w:customStyle="1" w:styleId="148098C266364D9A8463E6D8B78A38B1">
    <w:name w:val="148098C266364D9A8463E6D8B78A38B1"/>
    <w:rsid w:val="00CA2649"/>
  </w:style>
  <w:style w:type="paragraph" w:customStyle="1" w:styleId="DC0D97FC9ED44FA6ABF5A633216FF352">
    <w:name w:val="DC0D97FC9ED44FA6ABF5A633216FF352"/>
    <w:rsid w:val="00CA2649"/>
  </w:style>
  <w:style w:type="paragraph" w:customStyle="1" w:styleId="C69E34D0901A404487626B184206CCC6">
    <w:name w:val="C69E34D0901A404487626B184206CCC6"/>
    <w:rsid w:val="00CA2649"/>
  </w:style>
  <w:style w:type="paragraph" w:customStyle="1" w:styleId="7324C3372E2642A18330A7083EB20B77">
    <w:name w:val="7324C3372E2642A18330A7083EB20B77"/>
    <w:rsid w:val="00CA2649"/>
  </w:style>
  <w:style w:type="paragraph" w:customStyle="1" w:styleId="36660A0799EA4C109FDB07C8930EFABF">
    <w:name w:val="36660A0799EA4C109FDB07C8930EFABF"/>
    <w:rsid w:val="00CA2649"/>
  </w:style>
  <w:style w:type="paragraph" w:customStyle="1" w:styleId="C0B3FB6251104B1FBC37B255B5BAE8F5">
    <w:name w:val="C0B3FB6251104B1FBC37B255B5BAE8F5"/>
    <w:rsid w:val="00CA2649"/>
  </w:style>
  <w:style w:type="paragraph" w:customStyle="1" w:styleId="A9D110AFA60E450785651839EC59D1F1">
    <w:name w:val="A9D110AFA60E450785651839EC59D1F1"/>
    <w:rsid w:val="00CA2649"/>
  </w:style>
  <w:style w:type="paragraph" w:customStyle="1" w:styleId="85A67222BDB6427595DA99BE3BE94C29">
    <w:name w:val="85A67222BDB6427595DA99BE3BE94C29"/>
    <w:rsid w:val="00CA2649"/>
  </w:style>
  <w:style w:type="paragraph" w:customStyle="1" w:styleId="92CDDCB55D264890A4DD728A4EA041FB">
    <w:name w:val="92CDDCB55D264890A4DD728A4EA041FB"/>
    <w:rsid w:val="00CA2649"/>
  </w:style>
  <w:style w:type="paragraph" w:customStyle="1" w:styleId="FE9C906D74194C888E0542ACE82611A1">
    <w:name w:val="FE9C906D74194C888E0542ACE82611A1"/>
    <w:rsid w:val="00CA2649"/>
  </w:style>
  <w:style w:type="paragraph" w:customStyle="1" w:styleId="498DE6DB026249CEBE2F5C3CC1309D5A">
    <w:name w:val="498DE6DB026249CEBE2F5C3CC1309D5A"/>
    <w:rsid w:val="00CA2649"/>
  </w:style>
  <w:style w:type="paragraph" w:customStyle="1" w:styleId="D2C8E275FB5B4553B8C539EECB518F2A">
    <w:name w:val="D2C8E275FB5B4553B8C539EECB518F2A"/>
    <w:rsid w:val="00CA2649"/>
  </w:style>
  <w:style w:type="paragraph" w:customStyle="1" w:styleId="1E2BF80C58F7486082FD0B33151B9859">
    <w:name w:val="1E2BF80C58F7486082FD0B33151B9859"/>
    <w:rsid w:val="00CA2649"/>
  </w:style>
  <w:style w:type="paragraph" w:customStyle="1" w:styleId="43FAD5C0CDCF4F4E9B02906697DDB5C5">
    <w:name w:val="43FAD5C0CDCF4F4E9B02906697DDB5C5"/>
    <w:rsid w:val="00CA2649"/>
  </w:style>
  <w:style w:type="paragraph" w:customStyle="1" w:styleId="32CC487451D34944915E326246BD9120">
    <w:name w:val="32CC487451D34944915E326246BD9120"/>
    <w:rsid w:val="00CA2649"/>
  </w:style>
  <w:style w:type="paragraph" w:customStyle="1" w:styleId="9228325557F84CEF8F2179DA7B068674">
    <w:name w:val="9228325557F84CEF8F2179DA7B068674"/>
    <w:rsid w:val="00CA2649"/>
  </w:style>
  <w:style w:type="paragraph" w:customStyle="1" w:styleId="24D79AA71EBE40C58B5191D95DB9C794">
    <w:name w:val="24D79AA71EBE40C58B5191D95DB9C794"/>
    <w:rsid w:val="00CA2649"/>
  </w:style>
  <w:style w:type="paragraph" w:customStyle="1" w:styleId="3DB93272795241118D691085894981AF">
    <w:name w:val="3DB93272795241118D691085894981AF"/>
    <w:rsid w:val="00CA2649"/>
  </w:style>
  <w:style w:type="paragraph" w:customStyle="1" w:styleId="92C3C8A62D6B43159C2411D6264040CC">
    <w:name w:val="92C3C8A62D6B43159C2411D6264040CC"/>
    <w:rsid w:val="00CA2649"/>
  </w:style>
  <w:style w:type="paragraph" w:customStyle="1" w:styleId="4DA624FB0C804E939E8B9F8A7A4BD2D5">
    <w:name w:val="4DA624FB0C804E939E8B9F8A7A4BD2D5"/>
    <w:rsid w:val="00CA2649"/>
  </w:style>
  <w:style w:type="paragraph" w:customStyle="1" w:styleId="C69A4863B4AF47DBBC56B30942402EDA">
    <w:name w:val="C69A4863B4AF47DBBC56B30942402EDA"/>
    <w:rsid w:val="00CA2649"/>
  </w:style>
  <w:style w:type="paragraph" w:customStyle="1" w:styleId="F0D7D28C6E9542709D0A6A5CACF973A8">
    <w:name w:val="F0D7D28C6E9542709D0A6A5CACF973A8"/>
    <w:rsid w:val="00CA2649"/>
  </w:style>
  <w:style w:type="paragraph" w:customStyle="1" w:styleId="9EA1EBEDC56446AC8CA14AE0617816A2">
    <w:name w:val="9EA1EBEDC56446AC8CA14AE0617816A2"/>
    <w:rsid w:val="00CA2649"/>
  </w:style>
  <w:style w:type="paragraph" w:customStyle="1" w:styleId="3E2156470C1846758949FB0EFCE43EFB">
    <w:name w:val="3E2156470C1846758949FB0EFCE43EFB"/>
    <w:rsid w:val="00CA2649"/>
  </w:style>
  <w:style w:type="paragraph" w:customStyle="1" w:styleId="166F35E5BFDA4AF58231F5FD670C841D">
    <w:name w:val="166F35E5BFDA4AF58231F5FD670C841D"/>
    <w:rsid w:val="00CA2649"/>
  </w:style>
  <w:style w:type="paragraph" w:customStyle="1" w:styleId="A1C7B9D1C3164D8B8ABB58F766D61728">
    <w:name w:val="A1C7B9D1C3164D8B8ABB58F766D61728"/>
    <w:rsid w:val="00CA2649"/>
  </w:style>
  <w:style w:type="paragraph" w:customStyle="1" w:styleId="F570B0A72C5B4C37A1AEFE4F8471458D">
    <w:name w:val="F570B0A72C5B4C37A1AEFE4F8471458D"/>
    <w:rsid w:val="00CA2649"/>
  </w:style>
  <w:style w:type="paragraph" w:customStyle="1" w:styleId="F088BB8B011D45379A8728C7F54CB631">
    <w:name w:val="F088BB8B011D45379A8728C7F54CB631"/>
    <w:rsid w:val="00CA2649"/>
  </w:style>
  <w:style w:type="paragraph" w:customStyle="1" w:styleId="4D19D1962C194EF180F7797DD92EA45C">
    <w:name w:val="4D19D1962C194EF180F7797DD92EA45C"/>
    <w:rsid w:val="00E11369"/>
  </w:style>
  <w:style w:type="paragraph" w:customStyle="1" w:styleId="B875647745F440948A5750CC157B0F4D">
    <w:name w:val="B875647745F440948A5750CC157B0F4D"/>
    <w:rsid w:val="00E11369"/>
  </w:style>
  <w:style w:type="paragraph" w:customStyle="1" w:styleId="CBB165FC4F1F42D08C635D6544862AE9">
    <w:name w:val="CBB165FC4F1F42D08C635D6544862AE9"/>
    <w:rsid w:val="00881C4D"/>
  </w:style>
  <w:style w:type="paragraph" w:customStyle="1" w:styleId="A04D8F3063C94A6387283EF19F3B9C62">
    <w:name w:val="A04D8F3063C94A6387283EF19F3B9C62"/>
    <w:rsid w:val="00881C4D"/>
  </w:style>
  <w:style w:type="paragraph" w:customStyle="1" w:styleId="6B8D3E2639ED4CDDAB7FC9A6FDEC5FED">
    <w:name w:val="6B8D3E2639ED4CDDAB7FC9A6FDEC5FED"/>
    <w:rsid w:val="00881C4D"/>
  </w:style>
  <w:style w:type="paragraph" w:customStyle="1" w:styleId="1ABC42577CB74B49B7C36B238558D943">
    <w:name w:val="1ABC42577CB74B49B7C36B238558D943"/>
    <w:rsid w:val="00814638"/>
  </w:style>
  <w:style w:type="paragraph" w:customStyle="1" w:styleId="1C508577858C494BB5FE4E7C996FC896">
    <w:name w:val="1C508577858C494BB5FE4E7C996FC896"/>
    <w:rsid w:val="003B6F56"/>
  </w:style>
  <w:style w:type="paragraph" w:customStyle="1" w:styleId="073BE0727E14494ABFCE1A856FC39D4D">
    <w:name w:val="073BE0727E14494ABFCE1A856FC39D4D"/>
    <w:rsid w:val="00DC595C"/>
    <w:pPr>
      <w:spacing w:after="160" w:line="259" w:lineRule="auto"/>
    </w:pPr>
  </w:style>
  <w:style w:type="paragraph" w:customStyle="1" w:styleId="CB586A7E631D4732BF5BBC60139672CD">
    <w:name w:val="CB586A7E631D4732BF5BBC60139672CD"/>
    <w:rsid w:val="00DC595C"/>
    <w:pPr>
      <w:spacing w:after="160" w:line="259" w:lineRule="auto"/>
    </w:pPr>
  </w:style>
  <w:style w:type="paragraph" w:customStyle="1" w:styleId="C133E7E35B3C4C489DBBA1D952018811">
    <w:name w:val="C133E7E35B3C4C489DBBA1D952018811"/>
    <w:rsid w:val="00DC595C"/>
    <w:pPr>
      <w:spacing w:after="160" w:line="259" w:lineRule="auto"/>
    </w:pPr>
  </w:style>
  <w:style w:type="paragraph" w:customStyle="1" w:styleId="02BA1FFFFA8545B4A1EE9C611520C915">
    <w:name w:val="02BA1FFFFA8545B4A1EE9C611520C915"/>
    <w:rsid w:val="00DC595C"/>
    <w:pPr>
      <w:spacing w:after="160" w:line="259" w:lineRule="auto"/>
    </w:pPr>
  </w:style>
  <w:style w:type="paragraph" w:customStyle="1" w:styleId="4B2C915F309A4C068CC226A39AE2C3A0">
    <w:name w:val="4B2C915F309A4C068CC226A39AE2C3A0"/>
    <w:rsid w:val="00DC595C"/>
    <w:pPr>
      <w:spacing w:after="160" w:line="259" w:lineRule="auto"/>
    </w:pPr>
  </w:style>
  <w:style w:type="paragraph" w:customStyle="1" w:styleId="B4E8F537186C4AEE9206114748F1CBA7">
    <w:name w:val="B4E8F537186C4AEE9206114748F1CBA7"/>
    <w:rsid w:val="00DC595C"/>
    <w:pPr>
      <w:spacing w:after="160" w:line="259" w:lineRule="auto"/>
    </w:pPr>
  </w:style>
  <w:style w:type="paragraph" w:customStyle="1" w:styleId="B6C10C11A4BB4F21AE5AD9358E030471">
    <w:name w:val="B6C10C11A4BB4F21AE5AD9358E030471"/>
    <w:rsid w:val="00DC595C"/>
    <w:pPr>
      <w:spacing w:after="160" w:line="259" w:lineRule="auto"/>
    </w:pPr>
  </w:style>
  <w:style w:type="paragraph" w:customStyle="1" w:styleId="7868713594084FB08765ADE6DF40482D">
    <w:name w:val="7868713594084FB08765ADE6DF40482D"/>
    <w:rsid w:val="00DC595C"/>
    <w:pPr>
      <w:spacing w:after="160" w:line="259" w:lineRule="auto"/>
    </w:pPr>
  </w:style>
  <w:style w:type="paragraph" w:customStyle="1" w:styleId="FC298306FE3B417B9C74FC87342F9CD5">
    <w:name w:val="FC298306FE3B417B9C74FC87342F9CD5"/>
    <w:rsid w:val="00DC595C"/>
    <w:pPr>
      <w:spacing w:after="160" w:line="259" w:lineRule="auto"/>
    </w:pPr>
  </w:style>
  <w:style w:type="paragraph" w:customStyle="1" w:styleId="44486E28A1BD4002B5EA671847919841">
    <w:name w:val="44486E28A1BD4002B5EA671847919841"/>
    <w:rsid w:val="00DC595C"/>
    <w:pPr>
      <w:spacing w:after="160" w:line="259" w:lineRule="auto"/>
    </w:pPr>
  </w:style>
  <w:style w:type="paragraph" w:customStyle="1" w:styleId="0C0AF5642DBF4A21B6526A8FB9599A12">
    <w:name w:val="0C0AF5642DBF4A21B6526A8FB9599A12"/>
    <w:rsid w:val="00DC595C"/>
    <w:pPr>
      <w:spacing w:after="160" w:line="259" w:lineRule="auto"/>
    </w:pPr>
  </w:style>
  <w:style w:type="paragraph" w:customStyle="1" w:styleId="B611076901A1458B88CF50B76EDE0EB2">
    <w:name w:val="B611076901A1458B88CF50B76EDE0EB2"/>
    <w:rsid w:val="00DC595C"/>
    <w:pPr>
      <w:spacing w:after="160" w:line="259" w:lineRule="auto"/>
    </w:pPr>
  </w:style>
  <w:style w:type="paragraph" w:customStyle="1" w:styleId="C86E47296C944B72A665A9BE56D60D48">
    <w:name w:val="C86E47296C944B72A665A9BE56D60D48"/>
    <w:rsid w:val="00DC595C"/>
    <w:pPr>
      <w:spacing w:after="160" w:line="259" w:lineRule="auto"/>
    </w:pPr>
  </w:style>
  <w:style w:type="paragraph" w:customStyle="1" w:styleId="F427941428DB4D47BE73E239CF9FBC97">
    <w:name w:val="F427941428DB4D47BE73E239CF9FBC97"/>
    <w:rsid w:val="00DC595C"/>
    <w:pPr>
      <w:spacing w:after="160" w:line="259" w:lineRule="auto"/>
    </w:pPr>
  </w:style>
  <w:style w:type="paragraph" w:customStyle="1" w:styleId="0FA01CBDC7A8431EA6CB682959F1D1A4">
    <w:name w:val="0FA01CBDC7A8431EA6CB682959F1D1A4"/>
    <w:rsid w:val="00DC595C"/>
    <w:pPr>
      <w:spacing w:after="160" w:line="259" w:lineRule="auto"/>
    </w:pPr>
  </w:style>
  <w:style w:type="paragraph" w:customStyle="1" w:styleId="50FB225BEB664F6FA56C5E54E461C6B4">
    <w:name w:val="50FB225BEB664F6FA56C5E54E461C6B4"/>
    <w:rsid w:val="00DC595C"/>
    <w:pPr>
      <w:spacing w:after="160" w:line="259" w:lineRule="auto"/>
    </w:pPr>
  </w:style>
  <w:style w:type="paragraph" w:customStyle="1" w:styleId="31CFCC76F73C4AE4963E6E756AB83AAD">
    <w:name w:val="31CFCC76F73C4AE4963E6E756AB83AAD"/>
    <w:rsid w:val="00DC595C"/>
    <w:pPr>
      <w:spacing w:after="160" w:line="259" w:lineRule="auto"/>
    </w:pPr>
  </w:style>
  <w:style w:type="paragraph" w:customStyle="1" w:styleId="B7C477AD35344D5AB33402493E1684F2">
    <w:name w:val="B7C477AD35344D5AB33402493E1684F2"/>
    <w:rsid w:val="00DC595C"/>
    <w:pPr>
      <w:spacing w:after="160" w:line="259" w:lineRule="auto"/>
    </w:pPr>
  </w:style>
  <w:style w:type="paragraph" w:customStyle="1" w:styleId="79AA823BEB74475B98605411164D9042">
    <w:name w:val="79AA823BEB74475B98605411164D9042"/>
    <w:rsid w:val="00DC595C"/>
    <w:pPr>
      <w:spacing w:after="160" w:line="259" w:lineRule="auto"/>
    </w:pPr>
  </w:style>
  <w:style w:type="paragraph" w:customStyle="1" w:styleId="8D64509CF76E4DE5BA573D3CC6843CAD">
    <w:name w:val="8D64509CF76E4DE5BA573D3CC6843CAD"/>
    <w:rsid w:val="00DC595C"/>
    <w:pPr>
      <w:spacing w:after="160" w:line="259" w:lineRule="auto"/>
    </w:pPr>
  </w:style>
  <w:style w:type="paragraph" w:customStyle="1" w:styleId="726A02AD33E14B6883D7F13836B15BAC">
    <w:name w:val="726A02AD33E14B6883D7F13836B15BAC"/>
    <w:rsid w:val="00DC595C"/>
    <w:pPr>
      <w:spacing w:after="160" w:line="259" w:lineRule="auto"/>
    </w:pPr>
  </w:style>
  <w:style w:type="paragraph" w:customStyle="1" w:styleId="2367DBC28E974654BFEE2F527E543DF1">
    <w:name w:val="2367DBC28E974654BFEE2F527E543DF1"/>
    <w:rsid w:val="00DC595C"/>
    <w:pPr>
      <w:spacing w:after="160" w:line="259" w:lineRule="auto"/>
    </w:pPr>
  </w:style>
  <w:style w:type="paragraph" w:customStyle="1" w:styleId="AD1E873620184CD5ACC8C5017DC448A1">
    <w:name w:val="AD1E873620184CD5ACC8C5017DC448A1"/>
    <w:rsid w:val="0020290A"/>
  </w:style>
  <w:style w:type="paragraph" w:customStyle="1" w:styleId="30B6B37DA63541CF97B6E59761377BCF">
    <w:name w:val="30B6B37DA63541CF97B6E59761377BCF"/>
    <w:rsid w:val="0020290A"/>
  </w:style>
  <w:style w:type="paragraph" w:customStyle="1" w:styleId="7097CA32A3C24D42BBB9E1107F275087">
    <w:name w:val="7097CA32A3C24D42BBB9E1107F275087"/>
    <w:rsid w:val="0020290A"/>
  </w:style>
  <w:style w:type="paragraph" w:customStyle="1" w:styleId="C677A216D9C94668B7AA7EE72F65E3EC">
    <w:name w:val="C677A216D9C94668B7AA7EE72F65E3EC"/>
    <w:rsid w:val="0020290A"/>
  </w:style>
  <w:style w:type="paragraph" w:customStyle="1" w:styleId="301F72F679B046D8B544D5AD7CB95D55">
    <w:name w:val="301F72F679B046D8B544D5AD7CB95D55"/>
    <w:rsid w:val="0020290A"/>
  </w:style>
  <w:style w:type="paragraph" w:customStyle="1" w:styleId="4A3D5941D63B45F2B6C9EB4506CFC40A">
    <w:name w:val="4A3D5941D63B45F2B6C9EB4506CFC40A"/>
    <w:rsid w:val="0020290A"/>
  </w:style>
  <w:style w:type="paragraph" w:customStyle="1" w:styleId="A770A189D3394ADE8FCE5B215B2BAE9B">
    <w:name w:val="A770A189D3394ADE8FCE5B215B2BAE9B"/>
    <w:rsid w:val="0020290A"/>
  </w:style>
  <w:style w:type="paragraph" w:customStyle="1" w:styleId="F2497303388C44FBA8A29758855BBDB1">
    <w:name w:val="F2497303388C44FBA8A29758855BBDB1"/>
    <w:rsid w:val="0020290A"/>
  </w:style>
  <w:style w:type="paragraph" w:customStyle="1" w:styleId="65E20B3F606047D2B29ACA58EA1C1094">
    <w:name w:val="65E20B3F606047D2B29ACA58EA1C1094"/>
    <w:rsid w:val="0020290A"/>
  </w:style>
  <w:style w:type="paragraph" w:customStyle="1" w:styleId="D4EED16EDC7C4D4793B6FB8D9619675C">
    <w:name w:val="D4EED16EDC7C4D4793B6FB8D9619675C"/>
    <w:rsid w:val="0020290A"/>
  </w:style>
  <w:style w:type="paragraph" w:customStyle="1" w:styleId="0EDC0CE1FA47449898C232A142EE2499">
    <w:name w:val="0EDC0CE1FA47449898C232A142EE2499"/>
    <w:rsid w:val="0020290A"/>
  </w:style>
  <w:style w:type="paragraph" w:customStyle="1" w:styleId="ED95525D3001485899F6597FBAEF29F1">
    <w:name w:val="ED95525D3001485899F6597FBAEF29F1"/>
    <w:rsid w:val="0020290A"/>
  </w:style>
  <w:style w:type="paragraph" w:customStyle="1" w:styleId="9375E677A93242339E5583873F8E5C0D">
    <w:name w:val="9375E677A93242339E5583873F8E5C0D"/>
    <w:rsid w:val="0020290A"/>
  </w:style>
  <w:style w:type="paragraph" w:customStyle="1" w:styleId="B2E23944A4344F428FBAE2683F2F2DBF">
    <w:name w:val="B2E23944A4344F428FBAE2683F2F2DBF"/>
    <w:rsid w:val="0020290A"/>
  </w:style>
  <w:style w:type="paragraph" w:customStyle="1" w:styleId="01791A44509D4BA0951A23F5ED0D249B">
    <w:name w:val="01791A44509D4BA0951A23F5ED0D249B"/>
    <w:rsid w:val="0020290A"/>
  </w:style>
  <w:style w:type="paragraph" w:customStyle="1" w:styleId="C5720E8FD8A246D5B36FC6DFF40EF865">
    <w:name w:val="C5720E8FD8A246D5B36FC6DFF40EF865"/>
    <w:rsid w:val="0020290A"/>
  </w:style>
  <w:style w:type="paragraph" w:customStyle="1" w:styleId="7DE0588F104B4735BD004C0040F7A646">
    <w:name w:val="7DE0588F104B4735BD004C0040F7A646"/>
    <w:rsid w:val="0020290A"/>
  </w:style>
  <w:style w:type="paragraph" w:customStyle="1" w:styleId="9C8355726561499CB3720EA5E4265434">
    <w:name w:val="9C8355726561499CB3720EA5E4265434"/>
    <w:rsid w:val="0020290A"/>
  </w:style>
  <w:style w:type="paragraph" w:customStyle="1" w:styleId="C1B9F698AF8B44E28BBC030EC9E80BD2">
    <w:name w:val="C1B9F698AF8B44E28BBC030EC9E80BD2"/>
    <w:rsid w:val="0020290A"/>
  </w:style>
  <w:style w:type="paragraph" w:customStyle="1" w:styleId="4E3C7ED2F7A8490E93D886E48EBF556E">
    <w:name w:val="4E3C7ED2F7A8490E93D886E48EBF556E"/>
    <w:rsid w:val="0020290A"/>
  </w:style>
  <w:style w:type="paragraph" w:customStyle="1" w:styleId="A3C05FADD679428EB39CA258E8248DF0">
    <w:name w:val="A3C05FADD679428EB39CA258E8248DF0"/>
    <w:rsid w:val="0020290A"/>
  </w:style>
  <w:style w:type="paragraph" w:customStyle="1" w:styleId="A154384AD1BE4074946306CC518741D0">
    <w:name w:val="A154384AD1BE4074946306CC518741D0"/>
    <w:rsid w:val="0020290A"/>
  </w:style>
  <w:style w:type="paragraph" w:customStyle="1" w:styleId="6001DC116E0E4717A431E7CFFA835CFF">
    <w:name w:val="6001DC116E0E4717A431E7CFFA835CFF"/>
    <w:rsid w:val="0020290A"/>
  </w:style>
  <w:style w:type="paragraph" w:customStyle="1" w:styleId="922B10C3B17449D1A270809DEE37BF65">
    <w:name w:val="922B10C3B17449D1A270809DEE37BF65"/>
    <w:rsid w:val="0020290A"/>
  </w:style>
  <w:style w:type="paragraph" w:customStyle="1" w:styleId="29C8A021166E4E0898AB8F4F5D6AD207">
    <w:name w:val="29C8A021166E4E0898AB8F4F5D6AD207"/>
    <w:rsid w:val="0020290A"/>
  </w:style>
  <w:style w:type="paragraph" w:customStyle="1" w:styleId="6E59EC3AF62A4D96A8C737040BDF69D0">
    <w:name w:val="6E59EC3AF62A4D96A8C737040BDF69D0"/>
  </w:style>
  <w:style w:type="paragraph" w:customStyle="1" w:styleId="D913EC930646450EB9AB0868FCD60DB1">
    <w:name w:val="D913EC930646450EB9AB0868FCD60DB1"/>
  </w:style>
  <w:style w:type="paragraph" w:customStyle="1" w:styleId="267282ED26144A56B0BB42580ED25885">
    <w:name w:val="267282ED26144A56B0BB42580ED25885"/>
  </w:style>
  <w:style w:type="paragraph" w:customStyle="1" w:styleId="596731A8472E431CBCA7815352CA85F8">
    <w:name w:val="596731A8472E431CBCA7815352CA85F8"/>
  </w:style>
  <w:style w:type="paragraph" w:customStyle="1" w:styleId="900F0687FE2844E4837AA9986C1D23C5">
    <w:name w:val="900F0687FE2844E4837AA9986C1D23C5"/>
  </w:style>
  <w:style w:type="paragraph" w:customStyle="1" w:styleId="6574F091E6F6425CB65E5BB97EF80640">
    <w:name w:val="6574F091E6F6425CB65E5BB97EF80640"/>
  </w:style>
  <w:style w:type="paragraph" w:customStyle="1" w:styleId="4FFD84C6A9664B2B90EE00F73A63F726">
    <w:name w:val="4FFD84C6A9664B2B90EE00F73A63F726"/>
  </w:style>
  <w:style w:type="paragraph" w:customStyle="1" w:styleId="546D3F8738F84F5FA70A27AA2C9A4403">
    <w:name w:val="546D3F8738F84F5FA70A27AA2C9A4403"/>
  </w:style>
  <w:style w:type="paragraph" w:customStyle="1" w:styleId="619B09EC5CA64B1096425AFD4AFE2778">
    <w:name w:val="619B09EC5CA64B1096425AFD4AFE2778"/>
  </w:style>
  <w:style w:type="paragraph" w:customStyle="1" w:styleId="237202E5A4CF4585BC5DE05D60059501">
    <w:name w:val="237202E5A4CF4585BC5DE05D60059501"/>
  </w:style>
  <w:style w:type="paragraph" w:customStyle="1" w:styleId="2C407E11C5AA47C790A40B4452266CF4">
    <w:name w:val="2C407E11C5AA47C790A40B4452266CF4"/>
  </w:style>
  <w:style w:type="paragraph" w:customStyle="1" w:styleId="E0AB39AFE7D340BF8624841514C72E80">
    <w:name w:val="E0AB39AFE7D340BF8624841514C72E80"/>
  </w:style>
  <w:style w:type="paragraph" w:customStyle="1" w:styleId="056C373E37F048C5B1B1B83D1DA67D69">
    <w:name w:val="056C373E37F048C5B1B1B83D1DA67D69"/>
  </w:style>
  <w:style w:type="paragraph" w:customStyle="1" w:styleId="9C104A42665D4551A44ACD1AC5F0A95C">
    <w:name w:val="9C104A42665D4551A44ACD1AC5F0A95C"/>
  </w:style>
  <w:style w:type="paragraph" w:customStyle="1" w:styleId="EC074A38260E4195A9723FD5363AC048">
    <w:name w:val="EC074A38260E4195A9723FD5363AC048"/>
  </w:style>
  <w:style w:type="paragraph" w:customStyle="1" w:styleId="2B01CA895826469A98FACD7331BAD7A2">
    <w:name w:val="2B01CA895826469A98FACD7331BAD7A2"/>
  </w:style>
  <w:style w:type="paragraph" w:customStyle="1" w:styleId="9E2EDA6CD3F24CAC9EBCA225888995B2">
    <w:name w:val="9E2EDA6CD3F24CAC9EBCA225888995B2"/>
  </w:style>
  <w:style w:type="paragraph" w:customStyle="1" w:styleId="5009404CC1604697B17A1222BA1CD68D">
    <w:name w:val="5009404CC1604697B17A1222BA1CD68D"/>
  </w:style>
  <w:style w:type="paragraph" w:customStyle="1" w:styleId="C2A9C09038954795AC2011AF241AD76A">
    <w:name w:val="C2A9C09038954795AC2011AF241AD76A"/>
  </w:style>
  <w:style w:type="paragraph" w:customStyle="1" w:styleId="185D12E834E9433C86FD6214EFEF20B9">
    <w:name w:val="185D12E834E9433C86FD6214EFEF20B9"/>
  </w:style>
  <w:style w:type="paragraph" w:customStyle="1" w:styleId="98BA9825697548B7ACEF5FCA747ABD40">
    <w:name w:val="98BA9825697548B7ACEF5FCA747ABD40"/>
  </w:style>
  <w:style w:type="paragraph" w:customStyle="1" w:styleId="0C4C4B36FE374CCC9C534305DEA95422">
    <w:name w:val="0C4C4B36FE374CCC9C534305DEA95422"/>
  </w:style>
  <w:style w:type="paragraph" w:customStyle="1" w:styleId="5AEE4A4F2CA4478182B3CD34872917A6">
    <w:name w:val="5AEE4A4F2CA4478182B3CD34872917A6"/>
  </w:style>
  <w:style w:type="paragraph" w:customStyle="1" w:styleId="3D9DFC28FF724200BA64679359406D54">
    <w:name w:val="3D9DFC28FF724200BA64679359406D54"/>
  </w:style>
  <w:style w:type="paragraph" w:customStyle="1" w:styleId="47E6EE6677284365A126E9A40AF92C6C">
    <w:name w:val="47E6EE6677284365A126E9A40AF92C6C"/>
  </w:style>
  <w:style w:type="paragraph" w:customStyle="1" w:styleId="8766B3997F4E466DBD4D8E35767D71F4">
    <w:name w:val="8766B3997F4E466DBD4D8E35767D71F4"/>
  </w:style>
  <w:style w:type="paragraph" w:customStyle="1" w:styleId="9CAB7A066E3B4060ADD38F50C5589B1E">
    <w:name w:val="9CAB7A066E3B4060ADD38F50C5589B1E"/>
  </w:style>
  <w:style w:type="paragraph" w:customStyle="1" w:styleId="B24DE088305D4312B622BB30F2A9511E">
    <w:name w:val="B24DE088305D4312B622BB30F2A9511E"/>
  </w:style>
  <w:style w:type="paragraph" w:customStyle="1" w:styleId="3A4C22B2BC604FE880E1704D5F730E92">
    <w:name w:val="3A4C22B2BC604FE880E1704D5F730E92"/>
    <w:rsid w:val="009F6EB2"/>
    <w:pPr>
      <w:spacing w:after="160" w:line="259" w:lineRule="auto"/>
    </w:pPr>
  </w:style>
  <w:style w:type="paragraph" w:customStyle="1" w:styleId="4972393AEFA544F286984ABD602B6ED1">
    <w:name w:val="4972393AEFA544F286984ABD602B6ED1"/>
    <w:rsid w:val="009F6EB2"/>
    <w:pPr>
      <w:spacing w:after="160" w:line="259" w:lineRule="auto"/>
    </w:pPr>
  </w:style>
  <w:style w:type="paragraph" w:customStyle="1" w:styleId="3AF9A07FF0004598AB4AB7A4B4DB3619">
    <w:name w:val="3AF9A07FF0004598AB4AB7A4B4DB3619"/>
    <w:rsid w:val="009F6EB2"/>
    <w:pPr>
      <w:spacing w:after="160" w:line="259" w:lineRule="auto"/>
    </w:pPr>
  </w:style>
  <w:style w:type="paragraph" w:customStyle="1" w:styleId="300E18BBEC3D437C8B5868B6E8074098">
    <w:name w:val="300E18BBEC3D437C8B5868B6E8074098"/>
    <w:rsid w:val="009F6EB2"/>
    <w:pPr>
      <w:spacing w:after="160" w:line="259" w:lineRule="auto"/>
    </w:pPr>
  </w:style>
  <w:style w:type="paragraph" w:customStyle="1" w:styleId="3692E84E7B15453285BAD41279C477AA">
    <w:name w:val="3692E84E7B15453285BAD41279C477AA"/>
    <w:rsid w:val="009F6EB2"/>
    <w:pPr>
      <w:spacing w:after="160" w:line="259" w:lineRule="auto"/>
    </w:pPr>
  </w:style>
  <w:style w:type="paragraph" w:customStyle="1" w:styleId="1F93537D1CF54A95B0B08C3D62D0661D">
    <w:name w:val="1F93537D1CF54A95B0B08C3D62D0661D"/>
    <w:rsid w:val="009F6EB2"/>
    <w:pPr>
      <w:spacing w:after="160" w:line="259" w:lineRule="auto"/>
    </w:pPr>
  </w:style>
  <w:style w:type="paragraph" w:customStyle="1" w:styleId="609D7292A6CE4D8C9FEA0645B8162B2A">
    <w:name w:val="609D7292A6CE4D8C9FEA0645B8162B2A"/>
    <w:rsid w:val="009F6EB2"/>
    <w:pPr>
      <w:spacing w:after="160" w:line="259" w:lineRule="auto"/>
    </w:pPr>
  </w:style>
  <w:style w:type="paragraph" w:customStyle="1" w:styleId="C959D24405244156A9E01E33C2346443">
    <w:name w:val="C959D24405244156A9E01E33C2346443"/>
    <w:rsid w:val="007F468F"/>
    <w:pPr>
      <w:spacing w:after="160" w:line="259" w:lineRule="auto"/>
    </w:pPr>
  </w:style>
  <w:style w:type="paragraph" w:customStyle="1" w:styleId="AFF24019268845D99345ECBA389BE56D">
    <w:name w:val="AFF24019268845D99345ECBA389BE56D"/>
    <w:rsid w:val="007F468F"/>
    <w:pPr>
      <w:spacing w:after="160" w:line="259" w:lineRule="auto"/>
    </w:pPr>
  </w:style>
  <w:style w:type="paragraph" w:customStyle="1" w:styleId="5E5B7416DCD74F2E84680F4CABD702BE">
    <w:name w:val="5E5B7416DCD74F2E84680F4CABD702BE"/>
    <w:rsid w:val="007F468F"/>
    <w:pPr>
      <w:spacing w:after="160" w:line="259" w:lineRule="auto"/>
    </w:pPr>
  </w:style>
  <w:style w:type="paragraph" w:customStyle="1" w:styleId="9ED3AA5060514528BB2EB10E67B167CC1">
    <w:name w:val="9ED3AA5060514528BB2EB10E67B167CC1"/>
    <w:rsid w:val="00597528"/>
    <w:rPr>
      <w:rFonts w:ascii="Times New Roman" w:hAnsi="Times New Roman"/>
      <w:sz w:val="24"/>
    </w:rPr>
  </w:style>
  <w:style w:type="paragraph" w:customStyle="1" w:styleId="3FA8E388340E4DEA81D562F7F9C9F77D1">
    <w:name w:val="3FA8E388340E4DEA81D562F7F9C9F77D1"/>
    <w:rsid w:val="00597528"/>
    <w:rPr>
      <w:rFonts w:ascii="Times New Roman" w:hAnsi="Times New Roman"/>
      <w:sz w:val="24"/>
    </w:rPr>
  </w:style>
  <w:style w:type="paragraph" w:customStyle="1" w:styleId="C7E38A5E4223467691018F592D7D0B101">
    <w:name w:val="C7E38A5E4223467691018F592D7D0B101"/>
    <w:rsid w:val="00597528"/>
    <w:rPr>
      <w:rFonts w:ascii="Times New Roman" w:hAnsi="Times New Roman"/>
      <w:sz w:val="24"/>
    </w:rPr>
  </w:style>
  <w:style w:type="paragraph" w:customStyle="1" w:styleId="A175D07C4838456E8F6A2F237AB810A11">
    <w:name w:val="A175D07C4838456E8F6A2F237AB810A11"/>
    <w:rsid w:val="00597528"/>
    <w:rPr>
      <w:rFonts w:ascii="Times New Roman" w:hAnsi="Times New Roman"/>
      <w:sz w:val="24"/>
    </w:rPr>
  </w:style>
  <w:style w:type="paragraph" w:customStyle="1" w:styleId="5E5B7416DCD74F2E84680F4CABD702BE1">
    <w:name w:val="5E5B7416DCD74F2E84680F4CABD702BE1"/>
    <w:rsid w:val="00597528"/>
    <w:rPr>
      <w:rFonts w:ascii="Times New Roman" w:hAnsi="Times New Roman"/>
      <w:sz w:val="24"/>
    </w:rPr>
  </w:style>
  <w:style w:type="paragraph" w:customStyle="1" w:styleId="C959D24405244156A9E01E33C23464431">
    <w:name w:val="C959D24405244156A9E01E33C23464431"/>
    <w:rsid w:val="00597528"/>
    <w:rPr>
      <w:rFonts w:ascii="Times New Roman" w:hAnsi="Times New Roman"/>
      <w:sz w:val="24"/>
    </w:rPr>
  </w:style>
  <w:style w:type="paragraph" w:customStyle="1" w:styleId="8AB7B2456DA14D72803321C5C7A1588F1">
    <w:name w:val="8AB7B2456DA14D72803321C5C7A1588F1"/>
    <w:rsid w:val="00597528"/>
    <w:rPr>
      <w:rFonts w:ascii="Times New Roman" w:hAnsi="Times New Roman"/>
      <w:sz w:val="24"/>
    </w:rPr>
  </w:style>
  <w:style w:type="paragraph" w:customStyle="1" w:styleId="6A4CCD9D4B1247EFAA284AE8065BA1EE1">
    <w:name w:val="6A4CCD9D4B1247EFAA284AE8065BA1EE1"/>
    <w:rsid w:val="00597528"/>
    <w:rPr>
      <w:rFonts w:ascii="Times New Roman" w:hAnsi="Times New Roman"/>
      <w:sz w:val="24"/>
    </w:rPr>
  </w:style>
  <w:style w:type="paragraph" w:customStyle="1" w:styleId="4B0893610BB4444BA7E27C430F79259C1">
    <w:name w:val="4B0893610BB4444BA7E27C430F79259C1"/>
    <w:rsid w:val="00597528"/>
    <w:rPr>
      <w:rFonts w:ascii="Times New Roman" w:hAnsi="Times New Roman"/>
      <w:sz w:val="24"/>
    </w:rPr>
  </w:style>
  <w:style w:type="paragraph" w:customStyle="1" w:styleId="71329A83B0F24266B66A7D0E96AEF24E1">
    <w:name w:val="71329A83B0F24266B66A7D0E96AEF24E1"/>
    <w:rsid w:val="00597528"/>
    <w:rPr>
      <w:rFonts w:ascii="Times New Roman" w:hAnsi="Times New Roman"/>
      <w:sz w:val="24"/>
    </w:rPr>
  </w:style>
  <w:style w:type="paragraph" w:customStyle="1" w:styleId="0AFDD462BDBB459097032FD98CB4C90E1">
    <w:name w:val="0AFDD462BDBB459097032FD98CB4C90E1"/>
    <w:rsid w:val="00597528"/>
    <w:rPr>
      <w:rFonts w:ascii="Times New Roman" w:hAnsi="Times New Roman"/>
      <w:sz w:val="24"/>
    </w:rPr>
  </w:style>
  <w:style w:type="paragraph" w:customStyle="1" w:styleId="AD1E873620184CD5ACC8C5017DC448A11">
    <w:name w:val="AD1E873620184CD5ACC8C5017DC448A11"/>
    <w:rsid w:val="00597528"/>
    <w:rPr>
      <w:rFonts w:ascii="Times New Roman" w:hAnsi="Times New Roman"/>
      <w:sz w:val="24"/>
    </w:rPr>
  </w:style>
  <w:style w:type="paragraph" w:customStyle="1" w:styleId="30B6B37DA63541CF97B6E59761377BCF1">
    <w:name w:val="30B6B37DA63541CF97B6E59761377BCF1"/>
    <w:rsid w:val="00597528"/>
    <w:rPr>
      <w:rFonts w:ascii="Times New Roman" w:hAnsi="Times New Roman"/>
      <w:sz w:val="24"/>
    </w:rPr>
  </w:style>
  <w:style w:type="paragraph" w:customStyle="1" w:styleId="CBB330DD32C6473081230AD870D730E11">
    <w:name w:val="CBB330DD32C6473081230AD870D730E11"/>
    <w:rsid w:val="00597528"/>
    <w:rPr>
      <w:rFonts w:ascii="Times New Roman" w:hAnsi="Times New Roman"/>
      <w:sz w:val="24"/>
    </w:rPr>
  </w:style>
  <w:style w:type="paragraph" w:customStyle="1" w:styleId="AFF24019268845D99345ECBA389BE56D1">
    <w:name w:val="AFF24019268845D99345ECBA389BE56D1"/>
    <w:rsid w:val="00597528"/>
    <w:rPr>
      <w:rFonts w:ascii="Times New Roman" w:hAnsi="Times New Roman"/>
      <w:sz w:val="24"/>
    </w:rPr>
  </w:style>
  <w:style w:type="paragraph" w:customStyle="1" w:styleId="C677A216D9C94668B7AA7EE72F65E3EC1">
    <w:name w:val="C677A216D9C94668B7AA7EE72F65E3EC1"/>
    <w:rsid w:val="00597528"/>
    <w:rPr>
      <w:rFonts w:ascii="Times New Roman" w:hAnsi="Times New Roman"/>
      <w:sz w:val="24"/>
    </w:rPr>
  </w:style>
  <w:style w:type="paragraph" w:customStyle="1" w:styleId="301F72F679B046D8B544D5AD7CB95D551">
    <w:name w:val="301F72F679B046D8B544D5AD7CB95D551"/>
    <w:rsid w:val="00597528"/>
    <w:rPr>
      <w:rFonts w:ascii="Times New Roman" w:hAnsi="Times New Roman"/>
      <w:sz w:val="24"/>
    </w:rPr>
  </w:style>
  <w:style w:type="paragraph" w:customStyle="1" w:styleId="4A3D5941D63B45F2B6C9EB4506CFC40A1">
    <w:name w:val="4A3D5941D63B45F2B6C9EB4506CFC40A1"/>
    <w:rsid w:val="00597528"/>
    <w:rPr>
      <w:rFonts w:ascii="Times New Roman" w:hAnsi="Times New Roman"/>
      <w:sz w:val="24"/>
    </w:rPr>
  </w:style>
  <w:style w:type="paragraph" w:customStyle="1" w:styleId="A770A189D3394ADE8FCE5B215B2BAE9B1">
    <w:name w:val="A770A189D3394ADE8FCE5B215B2BAE9B1"/>
    <w:rsid w:val="00597528"/>
    <w:rPr>
      <w:rFonts w:ascii="Times New Roman" w:hAnsi="Times New Roman"/>
      <w:sz w:val="24"/>
    </w:rPr>
  </w:style>
  <w:style w:type="paragraph" w:customStyle="1" w:styleId="F2497303388C44FBA8A29758855BBDB11">
    <w:name w:val="F2497303388C44FBA8A29758855BBDB11"/>
    <w:rsid w:val="00597528"/>
    <w:rPr>
      <w:rFonts w:ascii="Times New Roman" w:hAnsi="Times New Roman"/>
      <w:sz w:val="24"/>
    </w:rPr>
  </w:style>
  <w:style w:type="paragraph" w:customStyle="1" w:styleId="D4EED16EDC7C4D4793B6FB8D9619675C1">
    <w:name w:val="D4EED16EDC7C4D4793B6FB8D9619675C1"/>
    <w:rsid w:val="00597528"/>
    <w:rPr>
      <w:rFonts w:ascii="Times New Roman" w:hAnsi="Times New Roman"/>
      <w:sz w:val="24"/>
    </w:rPr>
  </w:style>
  <w:style w:type="paragraph" w:customStyle="1" w:styleId="0EDC0CE1FA47449898C232A142EE24991">
    <w:name w:val="0EDC0CE1FA47449898C232A142EE24991"/>
    <w:rsid w:val="00597528"/>
    <w:rPr>
      <w:rFonts w:ascii="Times New Roman" w:hAnsi="Times New Roman"/>
      <w:sz w:val="24"/>
    </w:rPr>
  </w:style>
  <w:style w:type="paragraph" w:customStyle="1" w:styleId="ED95525D3001485899F6597FBAEF29F11">
    <w:name w:val="ED95525D3001485899F6597FBAEF29F11"/>
    <w:rsid w:val="00597528"/>
    <w:rPr>
      <w:rFonts w:ascii="Times New Roman" w:hAnsi="Times New Roman"/>
      <w:sz w:val="24"/>
    </w:rPr>
  </w:style>
  <w:style w:type="paragraph" w:customStyle="1" w:styleId="9375E677A93242339E5583873F8E5C0D1">
    <w:name w:val="9375E677A93242339E5583873F8E5C0D1"/>
    <w:rsid w:val="00597528"/>
    <w:rPr>
      <w:rFonts w:ascii="Times New Roman" w:hAnsi="Times New Roman"/>
      <w:sz w:val="24"/>
    </w:rPr>
  </w:style>
  <w:style w:type="paragraph" w:customStyle="1" w:styleId="B2E23944A4344F428FBAE2683F2F2DBF1">
    <w:name w:val="B2E23944A4344F428FBAE2683F2F2DBF1"/>
    <w:rsid w:val="00597528"/>
    <w:rPr>
      <w:rFonts w:ascii="Times New Roman" w:hAnsi="Times New Roman"/>
      <w:sz w:val="24"/>
    </w:rPr>
  </w:style>
  <w:style w:type="paragraph" w:customStyle="1" w:styleId="01791A44509D4BA0951A23F5ED0D249B1">
    <w:name w:val="01791A44509D4BA0951A23F5ED0D249B1"/>
    <w:rsid w:val="00597528"/>
    <w:rPr>
      <w:rFonts w:ascii="Times New Roman" w:hAnsi="Times New Roman"/>
      <w:sz w:val="24"/>
    </w:rPr>
  </w:style>
  <w:style w:type="paragraph" w:customStyle="1" w:styleId="4E3C7ED2F7A8490E93D886E48EBF556E1">
    <w:name w:val="4E3C7ED2F7A8490E93D886E48EBF556E1"/>
    <w:rsid w:val="00597528"/>
    <w:rPr>
      <w:rFonts w:ascii="Times New Roman" w:hAnsi="Times New Roman"/>
      <w:sz w:val="24"/>
    </w:rPr>
  </w:style>
  <w:style w:type="paragraph" w:customStyle="1" w:styleId="C5720E8FD8A246D5B36FC6DFF40EF8651">
    <w:name w:val="C5720E8FD8A246D5B36FC6DFF40EF8651"/>
    <w:rsid w:val="00597528"/>
    <w:rPr>
      <w:rFonts w:ascii="Times New Roman" w:hAnsi="Times New Roman"/>
      <w:sz w:val="24"/>
    </w:rPr>
  </w:style>
  <w:style w:type="paragraph" w:customStyle="1" w:styleId="7DE0588F104B4735BD004C0040F7A6461">
    <w:name w:val="7DE0588F104B4735BD004C0040F7A6461"/>
    <w:rsid w:val="00597528"/>
    <w:rPr>
      <w:rFonts w:ascii="Times New Roman" w:hAnsi="Times New Roman"/>
      <w:sz w:val="24"/>
    </w:rPr>
  </w:style>
  <w:style w:type="paragraph" w:customStyle="1" w:styleId="C1B9F698AF8B44E28BBC030EC9E80BD21">
    <w:name w:val="C1B9F698AF8B44E28BBC030EC9E80BD21"/>
    <w:rsid w:val="00597528"/>
    <w:rPr>
      <w:rFonts w:ascii="Times New Roman" w:hAnsi="Times New Roman"/>
      <w:sz w:val="24"/>
    </w:rPr>
  </w:style>
  <w:style w:type="paragraph" w:customStyle="1" w:styleId="9C8355726561499CB3720EA5E42654341">
    <w:name w:val="9C8355726561499CB3720EA5E42654341"/>
    <w:rsid w:val="00597528"/>
    <w:rPr>
      <w:rFonts w:ascii="Times New Roman" w:hAnsi="Times New Roman"/>
      <w:sz w:val="24"/>
    </w:rPr>
  </w:style>
  <w:style w:type="paragraph" w:customStyle="1" w:styleId="43FAD5C0CDCF4F4E9B02906697DDB5C51">
    <w:name w:val="43FAD5C0CDCF4F4E9B02906697DDB5C51"/>
    <w:rsid w:val="00597528"/>
    <w:rPr>
      <w:rFonts w:ascii="Times New Roman" w:hAnsi="Times New Roman"/>
      <w:sz w:val="24"/>
    </w:rPr>
  </w:style>
  <w:style w:type="paragraph" w:customStyle="1" w:styleId="A3C05FADD679428EB39CA258E8248DF01">
    <w:name w:val="A3C05FADD679428EB39CA258E8248DF01"/>
    <w:rsid w:val="00597528"/>
    <w:rPr>
      <w:rFonts w:ascii="Times New Roman" w:hAnsi="Times New Roman"/>
      <w:sz w:val="24"/>
    </w:rPr>
  </w:style>
  <w:style w:type="paragraph" w:customStyle="1" w:styleId="A154384AD1BE4074946306CC518741D01">
    <w:name w:val="A154384AD1BE4074946306CC518741D01"/>
    <w:rsid w:val="00597528"/>
    <w:rPr>
      <w:rFonts w:ascii="Times New Roman" w:hAnsi="Times New Roman"/>
      <w:sz w:val="24"/>
    </w:rPr>
  </w:style>
  <w:style w:type="paragraph" w:customStyle="1" w:styleId="24D79AA71EBE40C58B5191D95DB9C7941">
    <w:name w:val="24D79AA71EBE40C58B5191D95DB9C7941"/>
    <w:rsid w:val="00597528"/>
    <w:rPr>
      <w:rFonts w:ascii="Times New Roman" w:hAnsi="Times New Roman"/>
      <w:sz w:val="24"/>
    </w:rPr>
  </w:style>
  <w:style w:type="paragraph" w:customStyle="1" w:styleId="3DB93272795241118D691085894981AF1">
    <w:name w:val="3DB93272795241118D691085894981AF1"/>
    <w:rsid w:val="00597528"/>
    <w:rPr>
      <w:rFonts w:ascii="Times New Roman" w:hAnsi="Times New Roman"/>
      <w:sz w:val="24"/>
    </w:rPr>
  </w:style>
  <w:style w:type="paragraph" w:customStyle="1" w:styleId="2367DBC28E974654BFEE2F527E543DF11">
    <w:name w:val="2367DBC28E974654BFEE2F527E543DF11"/>
    <w:rsid w:val="00597528"/>
    <w:rPr>
      <w:rFonts w:ascii="Times New Roman" w:hAnsi="Times New Roman"/>
      <w:sz w:val="24"/>
    </w:rPr>
  </w:style>
  <w:style w:type="paragraph" w:customStyle="1" w:styleId="92C3C8A62D6B43159C2411D6264040CC1">
    <w:name w:val="92C3C8A62D6B43159C2411D6264040CC1"/>
    <w:rsid w:val="00597528"/>
    <w:rPr>
      <w:rFonts w:ascii="Times New Roman" w:hAnsi="Times New Roman"/>
      <w:sz w:val="24"/>
    </w:rPr>
  </w:style>
  <w:style w:type="paragraph" w:customStyle="1" w:styleId="4DA624FB0C804E939E8B9F8A7A4BD2D51">
    <w:name w:val="4DA624FB0C804E939E8B9F8A7A4BD2D51"/>
    <w:rsid w:val="00597528"/>
    <w:rPr>
      <w:rFonts w:ascii="Times New Roman" w:hAnsi="Times New Roman"/>
      <w:sz w:val="24"/>
    </w:rPr>
  </w:style>
  <w:style w:type="paragraph" w:customStyle="1" w:styleId="6001DC116E0E4717A431E7CFFA835CFF1">
    <w:name w:val="6001DC116E0E4717A431E7CFFA835CFF1"/>
    <w:rsid w:val="00597528"/>
    <w:rPr>
      <w:rFonts w:ascii="Times New Roman" w:hAnsi="Times New Roman"/>
      <w:sz w:val="24"/>
    </w:rPr>
  </w:style>
  <w:style w:type="paragraph" w:customStyle="1" w:styleId="F0D7D28C6E9542709D0A6A5CACF973A81">
    <w:name w:val="F0D7D28C6E9542709D0A6A5CACF973A81"/>
    <w:rsid w:val="00597528"/>
    <w:rPr>
      <w:rFonts w:ascii="Times New Roman" w:hAnsi="Times New Roman"/>
      <w:sz w:val="24"/>
    </w:rPr>
  </w:style>
  <w:style w:type="paragraph" w:customStyle="1" w:styleId="922B10C3B17449D1A270809DEE37BF651">
    <w:name w:val="922B10C3B17449D1A270809DEE37BF651"/>
    <w:rsid w:val="00597528"/>
    <w:rPr>
      <w:rFonts w:ascii="Times New Roman" w:hAnsi="Times New Roman"/>
      <w:sz w:val="24"/>
    </w:rPr>
  </w:style>
  <w:style w:type="paragraph" w:customStyle="1" w:styleId="3E2156470C1846758949FB0EFCE43EFB1">
    <w:name w:val="3E2156470C1846758949FB0EFCE43EFB1"/>
    <w:rsid w:val="00597528"/>
    <w:rPr>
      <w:rFonts w:ascii="Times New Roman" w:hAnsi="Times New Roman"/>
      <w:sz w:val="24"/>
    </w:rPr>
  </w:style>
  <w:style w:type="paragraph" w:customStyle="1" w:styleId="300E18BBEC3D437C8B5868B6E80740981">
    <w:name w:val="300E18BBEC3D437C8B5868B6E80740981"/>
    <w:rsid w:val="00597528"/>
    <w:rPr>
      <w:rFonts w:ascii="Times New Roman" w:hAnsi="Times New Roman"/>
      <w:sz w:val="24"/>
    </w:rPr>
  </w:style>
  <w:style w:type="paragraph" w:customStyle="1" w:styleId="29C8A021166E4E0898AB8F4F5D6AD2071">
    <w:name w:val="29C8A021166E4E0898AB8F4F5D6AD2071"/>
    <w:rsid w:val="00597528"/>
    <w:rPr>
      <w:rFonts w:ascii="Times New Roman" w:hAnsi="Times New Roman"/>
      <w:sz w:val="24"/>
    </w:rPr>
  </w:style>
  <w:style w:type="paragraph" w:customStyle="1" w:styleId="F570B0A72C5B4C37A1AEFE4F8471458D1">
    <w:name w:val="F570B0A72C5B4C37A1AEFE4F8471458D1"/>
    <w:rsid w:val="00597528"/>
    <w:rPr>
      <w:rFonts w:ascii="Times New Roman" w:hAnsi="Times New Roman"/>
      <w:sz w:val="24"/>
    </w:rPr>
  </w:style>
  <w:style w:type="paragraph" w:customStyle="1" w:styleId="1C508577858C494BB5FE4E7C996FC8961">
    <w:name w:val="1C508577858C494BB5FE4E7C996FC8961"/>
    <w:rsid w:val="00597528"/>
    <w:rPr>
      <w:rFonts w:ascii="Times New Roman" w:hAnsi="Times New Roman"/>
      <w:sz w:val="24"/>
    </w:rPr>
  </w:style>
  <w:style w:type="paragraph" w:customStyle="1" w:styleId="9ED3AA5060514528BB2EB10E67B167CC2">
    <w:name w:val="9ED3AA5060514528BB2EB10E67B167CC2"/>
    <w:rsid w:val="00597528"/>
    <w:rPr>
      <w:rFonts w:ascii="Times New Roman" w:hAnsi="Times New Roman"/>
      <w:sz w:val="24"/>
    </w:rPr>
  </w:style>
  <w:style w:type="paragraph" w:customStyle="1" w:styleId="3FA8E388340E4DEA81D562F7F9C9F77D2">
    <w:name w:val="3FA8E388340E4DEA81D562F7F9C9F77D2"/>
    <w:rsid w:val="00597528"/>
    <w:rPr>
      <w:rFonts w:ascii="Times New Roman" w:hAnsi="Times New Roman"/>
      <w:sz w:val="24"/>
    </w:rPr>
  </w:style>
  <w:style w:type="paragraph" w:customStyle="1" w:styleId="C7E38A5E4223467691018F592D7D0B102">
    <w:name w:val="C7E38A5E4223467691018F592D7D0B102"/>
    <w:rsid w:val="00597528"/>
    <w:rPr>
      <w:rFonts w:ascii="Times New Roman" w:hAnsi="Times New Roman"/>
      <w:sz w:val="24"/>
    </w:rPr>
  </w:style>
  <w:style w:type="paragraph" w:customStyle="1" w:styleId="A175D07C4838456E8F6A2F237AB810A12">
    <w:name w:val="A175D07C4838456E8F6A2F237AB810A12"/>
    <w:rsid w:val="00597528"/>
    <w:rPr>
      <w:rFonts w:ascii="Times New Roman" w:hAnsi="Times New Roman"/>
      <w:sz w:val="24"/>
    </w:rPr>
  </w:style>
  <w:style w:type="paragraph" w:customStyle="1" w:styleId="5E5B7416DCD74F2E84680F4CABD702BE2">
    <w:name w:val="5E5B7416DCD74F2E84680F4CABD702BE2"/>
    <w:rsid w:val="00597528"/>
    <w:rPr>
      <w:rFonts w:ascii="Times New Roman" w:hAnsi="Times New Roman"/>
      <w:sz w:val="24"/>
    </w:rPr>
  </w:style>
  <w:style w:type="paragraph" w:customStyle="1" w:styleId="C959D24405244156A9E01E33C23464432">
    <w:name w:val="C959D24405244156A9E01E33C23464432"/>
    <w:rsid w:val="00597528"/>
    <w:rPr>
      <w:rFonts w:ascii="Times New Roman" w:hAnsi="Times New Roman"/>
      <w:sz w:val="24"/>
    </w:rPr>
  </w:style>
  <w:style w:type="paragraph" w:customStyle="1" w:styleId="8AB7B2456DA14D72803321C5C7A1588F2">
    <w:name w:val="8AB7B2456DA14D72803321C5C7A1588F2"/>
    <w:rsid w:val="00597528"/>
    <w:rPr>
      <w:rFonts w:ascii="Times New Roman" w:hAnsi="Times New Roman"/>
      <w:sz w:val="24"/>
    </w:rPr>
  </w:style>
  <w:style w:type="paragraph" w:customStyle="1" w:styleId="6A4CCD9D4B1247EFAA284AE8065BA1EE2">
    <w:name w:val="6A4CCD9D4B1247EFAA284AE8065BA1EE2"/>
    <w:rsid w:val="00597528"/>
    <w:rPr>
      <w:rFonts w:ascii="Times New Roman" w:hAnsi="Times New Roman"/>
      <w:sz w:val="24"/>
    </w:rPr>
  </w:style>
  <w:style w:type="paragraph" w:customStyle="1" w:styleId="4B0893610BB4444BA7E27C430F79259C2">
    <w:name w:val="4B0893610BB4444BA7E27C430F79259C2"/>
    <w:rsid w:val="00597528"/>
    <w:rPr>
      <w:rFonts w:ascii="Times New Roman" w:hAnsi="Times New Roman"/>
      <w:sz w:val="24"/>
    </w:rPr>
  </w:style>
  <w:style w:type="paragraph" w:customStyle="1" w:styleId="71329A83B0F24266B66A7D0E96AEF24E2">
    <w:name w:val="71329A83B0F24266B66A7D0E96AEF24E2"/>
    <w:rsid w:val="00597528"/>
    <w:rPr>
      <w:rFonts w:ascii="Times New Roman" w:hAnsi="Times New Roman"/>
      <w:sz w:val="24"/>
    </w:rPr>
  </w:style>
  <w:style w:type="paragraph" w:customStyle="1" w:styleId="0AFDD462BDBB459097032FD98CB4C90E2">
    <w:name w:val="0AFDD462BDBB459097032FD98CB4C90E2"/>
    <w:rsid w:val="00597528"/>
    <w:rPr>
      <w:rFonts w:ascii="Times New Roman" w:hAnsi="Times New Roman"/>
      <w:sz w:val="24"/>
    </w:rPr>
  </w:style>
  <w:style w:type="paragraph" w:customStyle="1" w:styleId="AD1E873620184CD5ACC8C5017DC448A12">
    <w:name w:val="AD1E873620184CD5ACC8C5017DC448A12"/>
    <w:rsid w:val="00597528"/>
    <w:rPr>
      <w:rFonts w:ascii="Times New Roman" w:hAnsi="Times New Roman"/>
      <w:sz w:val="24"/>
    </w:rPr>
  </w:style>
  <w:style w:type="paragraph" w:customStyle="1" w:styleId="30B6B37DA63541CF97B6E59761377BCF2">
    <w:name w:val="30B6B37DA63541CF97B6E59761377BCF2"/>
    <w:rsid w:val="00597528"/>
    <w:rPr>
      <w:rFonts w:ascii="Times New Roman" w:hAnsi="Times New Roman"/>
      <w:sz w:val="24"/>
    </w:rPr>
  </w:style>
  <w:style w:type="paragraph" w:customStyle="1" w:styleId="CBB330DD32C6473081230AD870D730E12">
    <w:name w:val="CBB330DD32C6473081230AD870D730E12"/>
    <w:rsid w:val="00597528"/>
    <w:rPr>
      <w:rFonts w:ascii="Times New Roman" w:hAnsi="Times New Roman"/>
      <w:sz w:val="24"/>
    </w:rPr>
  </w:style>
  <w:style w:type="paragraph" w:customStyle="1" w:styleId="AFF24019268845D99345ECBA389BE56D2">
    <w:name w:val="AFF24019268845D99345ECBA389BE56D2"/>
    <w:rsid w:val="00597528"/>
    <w:rPr>
      <w:rFonts w:ascii="Times New Roman" w:hAnsi="Times New Roman"/>
      <w:sz w:val="24"/>
    </w:rPr>
  </w:style>
  <w:style w:type="paragraph" w:customStyle="1" w:styleId="C677A216D9C94668B7AA7EE72F65E3EC2">
    <w:name w:val="C677A216D9C94668B7AA7EE72F65E3EC2"/>
    <w:rsid w:val="00597528"/>
    <w:rPr>
      <w:rFonts w:ascii="Times New Roman" w:hAnsi="Times New Roman"/>
      <w:sz w:val="24"/>
    </w:rPr>
  </w:style>
  <w:style w:type="paragraph" w:customStyle="1" w:styleId="301F72F679B046D8B544D5AD7CB95D552">
    <w:name w:val="301F72F679B046D8B544D5AD7CB95D552"/>
    <w:rsid w:val="00597528"/>
    <w:rPr>
      <w:rFonts w:ascii="Times New Roman" w:hAnsi="Times New Roman"/>
      <w:sz w:val="24"/>
    </w:rPr>
  </w:style>
  <w:style w:type="paragraph" w:customStyle="1" w:styleId="4A3D5941D63B45F2B6C9EB4506CFC40A2">
    <w:name w:val="4A3D5941D63B45F2B6C9EB4506CFC40A2"/>
    <w:rsid w:val="00597528"/>
    <w:rPr>
      <w:rFonts w:ascii="Times New Roman" w:hAnsi="Times New Roman"/>
      <w:sz w:val="24"/>
    </w:rPr>
  </w:style>
  <w:style w:type="paragraph" w:customStyle="1" w:styleId="A770A189D3394ADE8FCE5B215B2BAE9B2">
    <w:name w:val="A770A189D3394ADE8FCE5B215B2BAE9B2"/>
    <w:rsid w:val="00597528"/>
    <w:rPr>
      <w:rFonts w:ascii="Times New Roman" w:hAnsi="Times New Roman"/>
      <w:sz w:val="24"/>
    </w:rPr>
  </w:style>
  <w:style w:type="paragraph" w:customStyle="1" w:styleId="F2497303388C44FBA8A29758855BBDB12">
    <w:name w:val="F2497303388C44FBA8A29758855BBDB12"/>
    <w:rsid w:val="00597528"/>
    <w:rPr>
      <w:rFonts w:ascii="Times New Roman" w:hAnsi="Times New Roman"/>
      <w:sz w:val="24"/>
    </w:rPr>
  </w:style>
  <w:style w:type="paragraph" w:customStyle="1" w:styleId="D4EED16EDC7C4D4793B6FB8D9619675C2">
    <w:name w:val="D4EED16EDC7C4D4793B6FB8D9619675C2"/>
    <w:rsid w:val="00597528"/>
    <w:rPr>
      <w:rFonts w:ascii="Times New Roman" w:hAnsi="Times New Roman"/>
      <w:sz w:val="24"/>
    </w:rPr>
  </w:style>
  <w:style w:type="paragraph" w:customStyle="1" w:styleId="0EDC0CE1FA47449898C232A142EE24992">
    <w:name w:val="0EDC0CE1FA47449898C232A142EE24992"/>
    <w:rsid w:val="00597528"/>
    <w:rPr>
      <w:rFonts w:ascii="Times New Roman" w:hAnsi="Times New Roman"/>
      <w:sz w:val="24"/>
    </w:rPr>
  </w:style>
  <w:style w:type="paragraph" w:customStyle="1" w:styleId="ED95525D3001485899F6597FBAEF29F12">
    <w:name w:val="ED95525D3001485899F6597FBAEF29F12"/>
    <w:rsid w:val="00597528"/>
    <w:rPr>
      <w:rFonts w:ascii="Times New Roman" w:hAnsi="Times New Roman"/>
      <w:sz w:val="24"/>
    </w:rPr>
  </w:style>
  <w:style w:type="paragraph" w:customStyle="1" w:styleId="9375E677A93242339E5583873F8E5C0D2">
    <w:name w:val="9375E677A93242339E5583873F8E5C0D2"/>
    <w:rsid w:val="00597528"/>
    <w:rPr>
      <w:rFonts w:ascii="Times New Roman" w:hAnsi="Times New Roman"/>
      <w:sz w:val="24"/>
    </w:rPr>
  </w:style>
  <w:style w:type="paragraph" w:customStyle="1" w:styleId="B2E23944A4344F428FBAE2683F2F2DBF2">
    <w:name w:val="B2E23944A4344F428FBAE2683F2F2DBF2"/>
    <w:rsid w:val="00597528"/>
    <w:rPr>
      <w:rFonts w:ascii="Times New Roman" w:hAnsi="Times New Roman"/>
      <w:sz w:val="24"/>
    </w:rPr>
  </w:style>
  <w:style w:type="paragraph" w:customStyle="1" w:styleId="01791A44509D4BA0951A23F5ED0D249B2">
    <w:name w:val="01791A44509D4BA0951A23F5ED0D249B2"/>
    <w:rsid w:val="00597528"/>
    <w:rPr>
      <w:rFonts w:ascii="Times New Roman" w:hAnsi="Times New Roman"/>
      <w:sz w:val="24"/>
    </w:rPr>
  </w:style>
  <w:style w:type="paragraph" w:customStyle="1" w:styleId="4E3C7ED2F7A8490E93D886E48EBF556E2">
    <w:name w:val="4E3C7ED2F7A8490E93D886E48EBF556E2"/>
    <w:rsid w:val="00597528"/>
    <w:rPr>
      <w:rFonts w:ascii="Times New Roman" w:hAnsi="Times New Roman"/>
      <w:sz w:val="24"/>
    </w:rPr>
  </w:style>
  <w:style w:type="paragraph" w:customStyle="1" w:styleId="C5720E8FD8A246D5B36FC6DFF40EF8652">
    <w:name w:val="C5720E8FD8A246D5B36FC6DFF40EF8652"/>
    <w:rsid w:val="00597528"/>
    <w:rPr>
      <w:rFonts w:ascii="Times New Roman" w:hAnsi="Times New Roman"/>
      <w:sz w:val="24"/>
    </w:rPr>
  </w:style>
  <w:style w:type="paragraph" w:customStyle="1" w:styleId="7DE0588F104B4735BD004C0040F7A6462">
    <w:name w:val="7DE0588F104B4735BD004C0040F7A6462"/>
    <w:rsid w:val="00597528"/>
    <w:rPr>
      <w:rFonts w:ascii="Times New Roman" w:hAnsi="Times New Roman"/>
      <w:sz w:val="24"/>
    </w:rPr>
  </w:style>
  <w:style w:type="paragraph" w:customStyle="1" w:styleId="C1B9F698AF8B44E28BBC030EC9E80BD22">
    <w:name w:val="C1B9F698AF8B44E28BBC030EC9E80BD22"/>
    <w:rsid w:val="00597528"/>
    <w:rPr>
      <w:rFonts w:ascii="Times New Roman" w:hAnsi="Times New Roman"/>
      <w:sz w:val="24"/>
    </w:rPr>
  </w:style>
  <w:style w:type="paragraph" w:customStyle="1" w:styleId="9C8355726561499CB3720EA5E42654342">
    <w:name w:val="9C8355726561499CB3720EA5E42654342"/>
    <w:rsid w:val="00597528"/>
    <w:rPr>
      <w:rFonts w:ascii="Times New Roman" w:hAnsi="Times New Roman"/>
      <w:sz w:val="24"/>
    </w:rPr>
  </w:style>
  <w:style w:type="paragraph" w:customStyle="1" w:styleId="43FAD5C0CDCF4F4E9B02906697DDB5C52">
    <w:name w:val="43FAD5C0CDCF4F4E9B02906697DDB5C52"/>
    <w:rsid w:val="00597528"/>
    <w:rPr>
      <w:rFonts w:ascii="Times New Roman" w:hAnsi="Times New Roman"/>
      <w:sz w:val="24"/>
    </w:rPr>
  </w:style>
  <w:style w:type="paragraph" w:customStyle="1" w:styleId="A3C05FADD679428EB39CA258E8248DF02">
    <w:name w:val="A3C05FADD679428EB39CA258E8248DF02"/>
    <w:rsid w:val="00597528"/>
    <w:rPr>
      <w:rFonts w:ascii="Times New Roman" w:hAnsi="Times New Roman"/>
      <w:sz w:val="24"/>
    </w:rPr>
  </w:style>
  <w:style w:type="paragraph" w:customStyle="1" w:styleId="A154384AD1BE4074946306CC518741D02">
    <w:name w:val="A154384AD1BE4074946306CC518741D02"/>
    <w:rsid w:val="00597528"/>
    <w:rPr>
      <w:rFonts w:ascii="Times New Roman" w:hAnsi="Times New Roman"/>
      <w:sz w:val="24"/>
    </w:rPr>
  </w:style>
  <w:style w:type="paragraph" w:customStyle="1" w:styleId="24D79AA71EBE40C58B5191D95DB9C7942">
    <w:name w:val="24D79AA71EBE40C58B5191D95DB9C7942"/>
    <w:rsid w:val="00597528"/>
    <w:rPr>
      <w:rFonts w:ascii="Times New Roman" w:hAnsi="Times New Roman"/>
      <w:sz w:val="24"/>
    </w:rPr>
  </w:style>
  <w:style w:type="paragraph" w:customStyle="1" w:styleId="3DB93272795241118D691085894981AF2">
    <w:name w:val="3DB93272795241118D691085894981AF2"/>
    <w:rsid w:val="00597528"/>
    <w:rPr>
      <w:rFonts w:ascii="Times New Roman" w:hAnsi="Times New Roman"/>
      <w:sz w:val="24"/>
    </w:rPr>
  </w:style>
  <w:style w:type="paragraph" w:customStyle="1" w:styleId="2367DBC28E974654BFEE2F527E543DF12">
    <w:name w:val="2367DBC28E974654BFEE2F527E543DF12"/>
    <w:rsid w:val="00597528"/>
    <w:rPr>
      <w:rFonts w:ascii="Times New Roman" w:hAnsi="Times New Roman"/>
      <w:sz w:val="24"/>
    </w:rPr>
  </w:style>
  <w:style w:type="paragraph" w:customStyle="1" w:styleId="92C3C8A62D6B43159C2411D6264040CC2">
    <w:name w:val="92C3C8A62D6B43159C2411D6264040CC2"/>
    <w:rsid w:val="00597528"/>
    <w:rPr>
      <w:rFonts w:ascii="Times New Roman" w:hAnsi="Times New Roman"/>
      <w:sz w:val="24"/>
    </w:rPr>
  </w:style>
  <w:style w:type="paragraph" w:customStyle="1" w:styleId="4DA624FB0C804E939E8B9F8A7A4BD2D52">
    <w:name w:val="4DA624FB0C804E939E8B9F8A7A4BD2D52"/>
    <w:rsid w:val="00597528"/>
    <w:rPr>
      <w:rFonts w:ascii="Times New Roman" w:hAnsi="Times New Roman"/>
      <w:sz w:val="24"/>
    </w:rPr>
  </w:style>
  <w:style w:type="paragraph" w:customStyle="1" w:styleId="6001DC116E0E4717A431E7CFFA835CFF2">
    <w:name w:val="6001DC116E0E4717A431E7CFFA835CFF2"/>
    <w:rsid w:val="00597528"/>
    <w:rPr>
      <w:rFonts w:ascii="Times New Roman" w:hAnsi="Times New Roman"/>
      <w:sz w:val="24"/>
    </w:rPr>
  </w:style>
  <w:style w:type="paragraph" w:customStyle="1" w:styleId="F0D7D28C6E9542709D0A6A5CACF973A82">
    <w:name w:val="F0D7D28C6E9542709D0A6A5CACF973A82"/>
    <w:rsid w:val="00597528"/>
    <w:rPr>
      <w:rFonts w:ascii="Times New Roman" w:hAnsi="Times New Roman"/>
      <w:sz w:val="24"/>
    </w:rPr>
  </w:style>
  <w:style w:type="paragraph" w:customStyle="1" w:styleId="922B10C3B17449D1A270809DEE37BF652">
    <w:name w:val="922B10C3B17449D1A270809DEE37BF652"/>
    <w:rsid w:val="00597528"/>
    <w:rPr>
      <w:rFonts w:ascii="Times New Roman" w:hAnsi="Times New Roman"/>
      <w:sz w:val="24"/>
    </w:rPr>
  </w:style>
  <w:style w:type="paragraph" w:customStyle="1" w:styleId="3E2156470C1846758949FB0EFCE43EFB2">
    <w:name w:val="3E2156470C1846758949FB0EFCE43EFB2"/>
    <w:rsid w:val="00597528"/>
    <w:rPr>
      <w:rFonts w:ascii="Times New Roman" w:hAnsi="Times New Roman"/>
      <w:sz w:val="24"/>
    </w:rPr>
  </w:style>
  <w:style w:type="paragraph" w:customStyle="1" w:styleId="300E18BBEC3D437C8B5868B6E80740982">
    <w:name w:val="300E18BBEC3D437C8B5868B6E80740982"/>
    <w:rsid w:val="00597528"/>
    <w:rPr>
      <w:rFonts w:ascii="Times New Roman" w:hAnsi="Times New Roman"/>
      <w:sz w:val="24"/>
    </w:rPr>
  </w:style>
  <w:style w:type="paragraph" w:customStyle="1" w:styleId="29C8A021166E4E0898AB8F4F5D6AD2072">
    <w:name w:val="29C8A021166E4E0898AB8F4F5D6AD2072"/>
    <w:rsid w:val="00597528"/>
    <w:rPr>
      <w:rFonts w:ascii="Times New Roman" w:hAnsi="Times New Roman"/>
      <w:sz w:val="24"/>
    </w:rPr>
  </w:style>
  <w:style w:type="paragraph" w:customStyle="1" w:styleId="F570B0A72C5B4C37A1AEFE4F8471458D2">
    <w:name w:val="F570B0A72C5B4C37A1AEFE4F8471458D2"/>
    <w:rsid w:val="00597528"/>
    <w:rPr>
      <w:rFonts w:ascii="Times New Roman" w:hAnsi="Times New Roman"/>
      <w:sz w:val="24"/>
    </w:rPr>
  </w:style>
  <w:style w:type="paragraph" w:customStyle="1" w:styleId="1C508577858C494BB5FE4E7C996FC8962">
    <w:name w:val="1C508577858C494BB5FE4E7C996FC8962"/>
    <w:rsid w:val="00597528"/>
    <w:rPr>
      <w:rFonts w:ascii="Times New Roman" w:hAnsi="Times New Roman"/>
      <w:sz w:val="24"/>
    </w:rPr>
  </w:style>
  <w:style w:type="paragraph" w:customStyle="1" w:styleId="204099D34A654979AC0BEE934E2CBCD5">
    <w:name w:val="204099D34A654979AC0BEE934E2CBCD5"/>
    <w:pPr>
      <w:spacing w:after="160" w:line="259" w:lineRule="auto"/>
    </w:pPr>
  </w:style>
  <w:style w:type="paragraph" w:customStyle="1" w:styleId="E919F0A85AF44E52B10910B8F1B089E2">
    <w:name w:val="E919F0A85AF44E52B10910B8F1B089E2"/>
    <w:pPr>
      <w:spacing w:after="160" w:line="259" w:lineRule="auto"/>
    </w:pPr>
  </w:style>
  <w:style w:type="paragraph" w:customStyle="1" w:styleId="D834DB49D79D4728B44C27BAB4D69D3C">
    <w:name w:val="D834DB49D79D4728B44C27BAB4D69D3C"/>
    <w:pPr>
      <w:spacing w:after="160" w:line="259" w:lineRule="auto"/>
    </w:pPr>
  </w:style>
  <w:style w:type="paragraph" w:customStyle="1" w:styleId="BD768BD072E845458BCCEE067BDE0304">
    <w:name w:val="BD768BD072E845458BCCEE067BDE0304"/>
    <w:pPr>
      <w:spacing w:after="160" w:line="259" w:lineRule="auto"/>
    </w:pPr>
  </w:style>
  <w:style w:type="paragraph" w:customStyle="1" w:styleId="71C0DC6865294F2589D02DBE48432885">
    <w:name w:val="71C0DC6865294F2589D02DBE4843288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46BC5C-28BB-41EC-95F0-67D694663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986</Words>
  <Characters>5624</Characters>
  <Application>Microsoft Office Word</Application>
  <DocSecurity>0</DocSecurity>
  <Lines>46</Lines>
  <Paragraphs>13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6597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2018-08-02T12:22:00Z</dcterms:created>
  <dcterms:modified xsi:type="dcterms:W3CDTF">2018-10-23T13:43:00Z</dcterms:modified>
</cp:coreProperties>
</file>